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5464E5" w14:textId="77777777" w:rsidR="00AF260E" w:rsidRPr="008565E6" w:rsidRDefault="00AF260E" w:rsidP="00AF260E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bookmarkStart w:id="0" w:name="_GoBack"/>
      <w:bookmarkEnd w:id="0"/>
      <w:r w:rsidRPr="004723B5">
        <w:rPr>
          <w:rFonts w:ascii="Cambria" w:hAnsi="Cambria"/>
          <w:b/>
          <w:bCs/>
          <w:sz w:val="24"/>
          <w:szCs w:val="24"/>
        </w:rPr>
        <w:t xml:space="preserve">Приложение </w:t>
      </w:r>
      <w:r>
        <w:rPr>
          <w:rFonts w:ascii="Cambria" w:hAnsi="Cambria"/>
          <w:b/>
          <w:bCs/>
          <w:sz w:val="24"/>
          <w:szCs w:val="24"/>
        </w:rPr>
        <w:t>ІII</w:t>
      </w:r>
    </w:p>
    <w:p w14:paraId="57AF5C30" w14:textId="77777777" w:rsidR="00AF260E" w:rsidRPr="008565E6" w:rsidRDefault="00AF260E" w:rsidP="00AF260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8565E6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D7083B7" w14:textId="77777777" w:rsidR="00AF260E" w:rsidRDefault="00AF260E" w:rsidP="00AF260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565E6">
        <w:rPr>
          <w:rFonts w:ascii="Cambria" w:hAnsi="Cambria"/>
          <w:b/>
          <w:bCs/>
          <w:sz w:val="24"/>
          <w:szCs w:val="24"/>
        </w:rPr>
        <w:t>за минимални</w:t>
      </w:r>
      <w:r w:rsidRPr="008565E6">
        <w:rPr>
          <w:rStyle w:val="af1"/>
          <w:rFonts w:ascii="Cambria" w:hAnsi="Cambria"/>
          <w:b/>
          <w:bCs/>
          <w:sz w:val="24"/>
          <w:szCs w:val="24"/>
        </w:rPr>
        <w:footnoteReference w:id="1"/>
      </w:r>
      <w:r w:rsidRPr="008565E6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  <w:r>
        <w:rPr>
          <w:rStyle w:val="af1"/>
          <w:rFonts w:ascii="Cambria" w:hAnsi="Cambria"/>
          <w:b/>
          <w:bCs/>
          <w:sz w:val="24"/>
          <w:szCs w:val="24"/>
        </w:rPr>
        <w:footnoteReference w:id="2"/>
      </w:r>
    </w:p>
    <w:p w14:paraId="6079F200" w14:textId="77777777" w:rsidR="00AF260E" w:rsidRDefault="00AF260E" w:rsidP="00AF260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4145C0D8" w14:textId="77777777" w:rsidR="00AF260E" w:rsidRPr="008565E6" w:rsidRDefault="00AF260E" w:rsidP="00AF260E">
      <w:pPr>
        <w:spacing w:after="0" w:line="240" w:lineRule="auto"/>
        <w:rPr>
          <w:rFonts w:ascii="Cambria" w:hAnsi="Cambria"/>
        </w:rPr>
      </w:pPr>
    </w:p>
    <w:tbl>
      <w:tblPr>
        <w:tblW w:w="15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3"/>
        <w:gridCol w:w="10"/>
        <w:gridCol w:w="413"/>
        <w:gridCol w:w="723"/>
        <w:gridCol w:w="1212"/>
        <w:gridCol w:w="454"/>
        <w:gridCol w:w="361"/>
        <w:gridCol w:w="265"/>
        <w:gridCol w:w="95"/>
        <w:gridCol w:w="361"/>
        <w:gridCol w:w="264"/>
        <w:gridCol w:w="96"/>
        <w:gridCol w:w="264"/>
        <w:gridCol w:w="96"/>
        <w:gridCol w:w="264"/>
        <w:gridCol w:w="96"/>
        <w:gridCol w:w="164"/>
        <w:gridCol w:w="178"/>
        <w:gridCol w:w="360"/>
        <w:gridCol w:w="282"/>
        <w:gridCol w:w="78"/>
        <w:gridCol w:w="102"/>
        <w:gridCol w:w="264"/>
        <w:gridCol w:w="636"/>
        <w:gridCol w:w="540"/>
        <w:gridCol w:w="180"/>
        <w:gridCol w:w="498"/>
        <w:gridCol w:w="44"/>
        <w:gridCol w:w="178"/>
        <w:gridCol w:w="540"/>
        <w:gridCol w:w="180"/>
        <w:gridCol w:w="369"/>
        <w:gridCol w:w="59"/>
        <w:gridCol w:w="112"/>
        <w:gridCol w:w="180"/>
        <w:gridCol w:w="189"/>
        <w:gridCol w:w="59"/>
        <w:gridCol w:w="292"/>
        <w:gridCol w:w="180"/>
        <w:gridCol w:w="9"/>
        <w:gridCol w:w="531"/>
        <w:gridCol w:w="9"/>
        <w:gridCol w:w="171"/>
        <w:gridCol w:w="180"/>
        <w:gridCol w:w="9"/>
        <w:gridCol w:w="59"/>
        <w:gridCol w:w="121"/>
        <w:gridCol w:w="171"/>
        <w:gridCol w:w="68"/>
        <w:gridCol w:w="112"/>
        <w:gridCol w:w="189"/>
        <w:gridCol w:w="72"/>
        <w:gridCol w:w="279"/>
        <w:gridCol w:w="180"/>
        <w:gridCol w:w="9"/>
        <w:gridCol w:w="351"/>
        <w:gridCol w:w="189"/>
        <w:gridCol w:w="171"/>
        <w:gridCol w:w="360"/>
        <w:gridCol w:w="9"/>
        <w:gridCol w:w="171"/>
        <w:gridCol w:w="180"/>
        <w:gridCol w:w="189"/>
        <w:gridCol w:w="608"/>
        <w:gridCol w:w="10"/>
      </w:tblGrid>
      <w:tr w:rsidR="00AF260E" w:rsidRPr="008565E6" w14:paraId="1236D211" w14:textId="77777777" w:rsidTr="00C22B9C">
        <w:trPr>
          <w:gridAfter w:val="1"/>
          <w:wAfter w:w="10" w:type="dxa"/>
          <w:trHeight w:val="336"/>
        </w:trPr>
        <w:tc>
          <w:tcPr>
            <w:tcW w:w="693" w:type="dxa"/>
            <w:vMerge w:val="restart"/>
            <w:noWrap/>
          </w:tcPr>
          <w:p w14:paraId="2C03E5F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12" w:type="dxa"/>
            <w:gridSpan w:val="5"/>
            <w:noWrap/>
          </w:tcPr>
          <w:p w14:paraId="2C99800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17D27EB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23" w:type="dxa"/>
            <w:gridSpan w:val="58"/>
            <w:noWrap/>
            <w:vAlign w:val="bottom"/>
          </w:tcPr>
          <w:p w14:paraId="01530B7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9EBB2C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AF260E" w:rsidRPr="008565E6" w14:paraId="6DF68DB9" w14:textId="77777777" w:rsidTr="00C22B9C">
        <w:trPr>
          <w:gridAfter w:val="1"/>
          <w:wAfter w:w="10" w:type="dxa"/>
          <w:trHeight w:val="414"/>
        </w:trPr>
        <w:tc>
          <w:tcPr>
            <w:tcW w:w="693" w:type="dxa"/>
            <w:vMerge/>
          </w:tcPr>
          <w:p w14:paraId="5C259D9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12" w:type="dxa"/>
            <w:gridSpan w:val="5"/>
            <w:noWrap/>
          </w:tcPr>
          <w:p w14:paraId="2A1B3AF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71B0F2E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2223" w:type="dxa"/>
            <w:gridSpan w:val="58"/>
            <w:noWrap/>
            <w:vAlign w:val="bottom"/>
          </w:tcPr>
          <w:p w14:paraId="2C63B9C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8DBA93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AF260E" w:rsidRPr="008565E6" w14:paraId="7D439391" w14:textId="77777777" w:rsidTr="00C22B9C">
        <w:trPr>
          <w:gridAfter w:val="1"/>
          <w:wAfter w:w="10" w:type="dxa"/>
          <w:trHeight w:val="364"/>
        </w:trPr>
        <w:tc>
          <w:tcPr>
            <w:tcW w:w="693" w:type="dxa"/>
            <w:vMerge/>
          </w:tcPr>
          <w:p w14:paraId="26A7D2A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12" w:type="dxa"/>
            <w:gridSpan w:val="5"/>
            <w:noWrap/>
          </w:tcPr>
          <w:p w14:paraId="0F48AEB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Наименование на получателя</w:t>
            </w:r>
            <w:r>
              <w:rPr>
                <w:rFonts w:ascii="Cambria" w:hAnsi="Cambria"/>
                <w:b/>
                <w:sz w:val="20"/>
                <w:szCs w:val="20"/>
              </w:rPr>
              <w:t>/кандидата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12223" w:type="dxa"/>
            <w:gridSpan w:val="58"/>
          </w:tcPr>
          <w:p w14:paraId="7263E48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6CE00A45" w14:textId="77777777" w:rsidTr="00C22B9C">
        <w:trPr>
          <w:gridAfter w:val="1"/>
          <w:wAfter w:w="10" w:type="dxa"/>
          <w:trHeight w:val="330"/>
        </w:trPr>
        <w:tc>
          <w:tcPr>
            <w:tcW w:w="693" w:type="dxa"/>
          </w:tcPr>
          <w:p w14:paraId="2481113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12" w:type="dxa"/>
            <w:gridSpan w:val="5"/>
            <w:noWrap/>
            <w:vAlign w:val="center"/>
          </w:tcPr>
          <w:p w14:paraId="067F6333" w14:textId="6D9CF5F6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06764B">
              <w:rPr>
                <w:rFonts w:ascii="Cambria" w:hAnsi="Cambria"/>
                <w:b/>
                <w:sz w:val="20"/>
                <w:szCs w:val="20"/>
                <w:lang w:val="en-US"/>
              </w:rPr>
              <w:t>/ЕГН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361" w:type="dxa"/>
          </w:tcPr>
          <w:p w14:paraId="600D4FA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14:paraId="79B689D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1" w:type="dxa"/>
          </w:tcPr>
          <w:p w14:paraId="6AD40AA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14:paraId="63AA607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14:paraId="1A42C7E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14:paraId="0EFC0EF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2" w:type="dxa"/>
            <w:gridSpan w:val="2"/>
          </w:tcPr>
          <w:p w14:paraId="76D6BA9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14:paraId="26C25C0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14:paraId="0950379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" w:type="dxa"/>
            <w:gridSpan w:val="2"/>
          </w:tcPr>
          <w:p w14:paraId="6571F35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3" w:type="dxa"/>
            <w:gridSpan w:val="41"/>
          </w:tcPr>
          <w:p w14:paraId="5F91867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7637538A" w14:textId="77777777" w:rsidTr="00C22B9C">
        <w:trPr>
          <w:gridAfter w:val="1"/>
          <w:wAfter w:w="10" w:type="dxa"/>
          <w:trHeight w:val="405"/>
        </w:trPr>
        <w:tc>
          <w:tcPr>
            <w:tcW w:w="693" w:type="dxa"/>
          </w:tcPr>
          <w:p w14:paraId="69F6FC1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12" w:type="dxa"/>
            <w:gridSpan w:val="5"/>
            <w:noWrap/>
          </w:tcPr>
          <w:p w14:paraId="4332D8E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12223" w:type="dxa"/>
            <w:gridSpan w:val="58"/>
            <w:noWrap/>
          </w:tcPr>
          <w:p w14:paraId="10B7CCC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61868A0F" w14:textId="77777777" w:rsidTr="00C22B9C">
        <w:trPr>
          <w:gridAfter w:val="1"/>
          <w:wAfter w:w="10" w:type="dxa"/>
          <w:trHeight w:val="355"/>
        </w:trPr>
        <w:tc>
          <w:tcPr>
            <w:tcW w:w="693" w:type="dxa"/>
          </w:tcPr>
          <w:p w14:paraId="438CDB4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12" w:type="dxa"/>
            <w:gridSpan w:val="5"/>
            <w:noWrap/>
          </w:tcPr>
          <w:p w14:paraId="0DC42BB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14:paraId="39CD38C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/Попълва се само, ако е различен от адреса на управление по т. 3.1/</w:t>
            </w:r>
          </w:p>
        </w:tc>
        <w:tc>
          <w:tcPr>
            <w:tcW w:w="12223" w:type="dxa"/>
            <w:gridSpan w:val="58"/>
            <w:noWrap/>
          </w:tcPr>
          <w:p w14:paraId="1107564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AF260E" w:rsidRPr="008565E6" w14:paraId="1D09D2C0" w14:textId="77777777" w:rsidTr="00C22B9C">
        <w:trPr>
          <w:gridAfter w:val="1"/>
          <w:wAfter w:w="10" w:type="dxa"/>
          <w:trHeight w:val="476"/>
        </w:trPr>
        <w:tc>
          <w:tcPr>
            <w:tcW w:w="693" w:type="dxa"/>
          </w:tcPr>
          <w:p w14:paraId="016B433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6" w:type="dxa"/>
            <w:gridSpan w:val="26"/>
          </w:tcPr>
          <w:p w14:paraId="0AFF09D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8565E6">
              <w:rPr>
                <w:rStyle w:val="af1"/>
                <w:rFonts w:ascii="Cambria" w:hAnsi="Cambria"/>
                <w:b/>
                <w:sz w:val="20"/>
                <w:szCs w:val="20"/>
              </w:rPr>
              <w:footnoteReference w:id="3"/>
            </w:r>
            <w:r w:rsidRPr="008565E6">
              <w:rPr>
                <w:rFonts w:ascii="Cambria" w:hAnsi="Cambria"/>
                <w:sz w:val="20"/>
                <w:szCs w:val="20"/>
              </w:rPr>
              <w:t>:</w:t>
            </w:r>
          </w:p>
          <w:p w14:paraId="75299462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3350" w:type="dxa"/>
            <w:gridSpan w:val="19"/>
            <w:noWrap/>
            <w:vAlign w:val="center"/>
          </w:tcPr>
          <w:p w14:paraId="572E750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3429" w:type="dxa"/>
            <w:gridSpan w:val="18"/>
            <w:noWrap/>
            <w:vAlign w:val="center"/>
          </w:tcPr>
          <w:p w14:paraId="2C4CE56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62542E5B" w14:textId="77777777" w:rsidTr="00C22B9C">
        <w:trPr>
          <w:gridAfter w:val="1"/>
          <w:wAfter w:w="10" w:type="dxa"/>
          <w:trHeight w:val="504"/>
        </w:trPr>
        <w:tc>
          <w:tcPr>
            <w:tcW w:w="693" w:type="dxa"/>
            <w:vMerge w:val="restart"/>
          </w:tcPr>
          <w:p w14:paraId="1CE6CEE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4а.</w:t>
            </w:r>
          </w:p>
        </w:tc>
        <w:tc>
          <w:tcPr>
            <w:tcW w:w="15035" w:type="dxa"/>
            <w:gridSpan w:val="63"/>
          </w:tcPr>
          <w:p w14:paraId="5D9CC591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то получателят е „предприятие“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AF260E" w:rsidRPr="008565E6" w14:paraId="0653A896" w14:textId="77777777" w:rsidTr="00C22B9C">
        <w:trPr>
          <w:gridAfter w:val="1"/>
          <w:wAfter w:w="10" w:type="dxa"/>
          <w:trHeight w:val="609"/>
        </w:trPr>
        <w:tc>
          <w:tcPr>
            <w:tcW w:w="693" w:type="dxa"/>
            <w:vMerge/>
          </w:tcPr>
          <w:p w14:paraId="52833B5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Merge w:val="restart"/>
            <w:vAlign w:val="center"/>
          </w:tcPr>
          <w:p w14:paraId="0F89449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4455" w:type="dxa"/>
            <w:gridSpan w:val="12"/>
            <w:vMerge w:val="restart"/>
            <w:vAlign w:val="center"/>
          </w:tcPr>
          <w:p w14:paraId="201A0F1B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Дейности, които предприятието извършва </w:t>
            </w:r>
          </w:p>
          <w:p w14:paraId="22C2510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(код по КИД-2008)</w:t>
            </w:r>
          </w:p>
        </w:tc>
        <w:tc>
          <w:tcPr>
            <w:tcW w:w="10157" w:type="dxa"/>
            <w:gridSpan w:val="49"/>
            <w:vAlign w:val="center"/>
          </w:tcPr>
          <w:p w14:paraId="13AA772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Относителен дял на нетните приходи от продажби</w:t>
            </w:r>
          </w:p>
          <w:p w14:paraId="0DAA845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в % през:</w:t>
            </w:r>
          </w:p>
          <w:p w14:paraId="61A4B22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4699C24C" w14:textId="77777777" w:rsidTr="00C22B9C">
        <w:trPr>
          <w:gridAfter w:val="1"/>
          <w:wAfter w:w="10" w:type="dxa"/>
          <w:trHeight w:val="151"/>
        </w:trPr>
        <w:tc>
          <w:tcPr>
            <w:tcW w:w="693" w:type="dxa"/>
            <w:vMerge/>
          </w:tcPr>
          <w:p w14:paraId="5277463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Merge/>
            <w:vAlign w:val="center"/>
          </w:tcPr>
          <w:p w14:paraId="44CE00B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55" w:type="dxa"/>
            <w:gridSpan w:val="12"/>
            <w:vMerge/>
            <w:vAlign w:val="center"/>
          </w:tcPr>
          <w:p w14:paraId="2DFDC6D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88" w:type="dxa"/>
            <w:gridSpan w:val="22"/>
            <w:vAlign w:val="center"/>
          </w:tcPr>
          <w:p w14:paraId="7BC3057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година  </w:t>
            </w:r>
            <w:r>
              <w:rPr>
                <w:rFonts w:ascii="Cambria" w:hAnsi="Cambria"/>
                <w:sz w:val="20"/>
                <w:szCs w:val="20"/>
              </w:rPr>
              <w:t>„Х-1“</w:t>
            </w:r>
            <w:r>
              <w:rPr>
                <w:rStyle w:val="af1"/>
                <w:rFonts w:ascii="Cambria" w:hAnsi="Cambria"/>
                <w:sz w:val="20"/>
                <w:szCs w:val="20"/>
              </w:rPr>
              <w:footnoteReference w:id="4"/>
            </w:r>
          </w:p>
        </w:tc>
        <w:tc>
          <w:tcPr>
            <w:tcW w:w="4869" w:type="dxa"/>
            <w:gridSpan w:val="27"/>
            <w:vAlign w:val="center"/>
          </w:tcPr>
          <w:p w14:paraId="03B4B53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година </w:t>
            </w:r>
            <w:r>
              <w:rPr>
                <w:rFonts w:ascii="Cambria" w:hAnsi="Cambria"/>
                <w:sz w:val="20"/>
                <w:szCs w:val="20"/>
              </w:rPr>
              <w:t xml:space="preserve">„Х“ </w:t>
            </w:r>
          </w:p>
        </w:tc>
      </w:tr>
      <w:tr w:rsidR="00AF260E" w:rsidRPr="008565E6" w14:paraId="5E97B60A" w14:textId="77777777" w:rsidTr="00C22B9C">
        <w:trPr>
          <w:gridAfter w:val="1"/>
          <w:wAfter w:w="10" w:type="dxa"/>
          <w:trHeight w:val="102"/>
        </w:trPr>
        <w:tc>
          <w:tcPr>
            <w:tcW w:w="693" w:type="dxa"/>
            <w:vMerge/>
          </w:tcPr>
          <w:p w14:paraId="13BFAEF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  <w:gridSpan w:val="2"/>
          </w:tcPr>
          <w:p w14:paraId="3BA8B71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4455" w:type="dxa"/>
            <w:gridSpan w:val="12"/>
          </w:tcPr>
          <w:p w14:paraId="5283BF8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88" w:type="dxa"/>
            <w:gridSpan w:val="22"/>
            <w:vAlign w:val="center"/>
          </w:tcPr>
          <w:p w14:paraId="235741F0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69" w:type="dxa"/>
            <w:gridSpan w:val="27"/>
            <w:vAlign w:val="center"/>
          </w:tcPr>
          <w:p w14:paraId="658947E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7ECBDB52" w14:textId="77777777" w:rsidTr="00C22B9C">
        <w:trPr>
          <w:gridAfter w:val="1"/>
          <w:wAfter w:w="10" w:type="dxa"/>
          <w:trHeight w:val="102"/>
        </w:trPr>
        <w:tc>
          <w:tcPr>
            <w:tcW w:w="693" w:type="dxa"/>
            <w:vMerge/>
          </w:tcPr>
          <w:p w14:paraId="7D2F910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  <w:gridSpan w:val="2"/>
          </w:tcPr>
          <w:p w14:paraId="24DB628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4455" w:type="dxa"/>
            <w:gridSpan w:val="12"/>
          </w:tcPr>
          <w:p w14:paraId="0F5FBCA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88" w:type="dxa"/>
            <w:gridSpan w:val="22"/>
            <w:vAlign w:val="center"/>
          </w:tcPr>
          <w:p w14:paraId="66D5CDF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69" w:type="dxa"/>
            <w:gridSpan w:val="27"/>
            <w:vAlign w:val="center"/>
          </w:tcPr>
          <w:p w14:paraId="334BD23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73B05573" w14:textId="77777777" w:rsidTr="00C22B9C">
        <w:trPr>
          <w:gridAfter w:val="1"/>
          <w:wAfter w:w="10" w:type="dxa"/>
          <w:trHeight w:val="717"/>
        </w:trPr>
        <w:tc>
          <w:tcPr>
            <w:tcW w:w="693" w:type="dxa"/>
            <w:noWrap/>
          </w:tcPr>
          <w:p w14:paraId="6DA9CF1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5.</w:t>
            </w:r>
          </w:p>
        </w:tc>
        <w:tc>
          <w:tcPr>
            <w:tcW w:w="4878" w:type="dxa"/>
            <w:gridSpan w:val="14"/>
          </w:tcPr>
          <w:p w14:paraId="267AEB1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8565E6">
              <w:rPr>
                <w:rFonts w:ascii="Cambria" w:hAnsi="Cambria"/>
                <w:sz w:val="20"/>
                <w:szCs w:val="20"/>
              </w:rPr>
              <w:t>.</w:t>
            </w:r>
          </w:p>
          <w:p w14:paraId="5499B8A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/Изписва се код по КИД-2008 и съответното му наименование/</w:t>
            </w:r>
          </w:p>
        </w:tc>
        <w:tc>
          <w:tcPr>
            <w:tcW w:w="10157" w:type="dxa"/>
            <w:gridSpan w:val="49"/>
          </w:tcPr>
          <w:p w14:paraId="284ED78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18653CBE" w14:textId="77777777" w:rsidTr="00C22B9C">
        <w:trPr>
          <w:gridAfter w:val="1"/>
          <w:wAfter w:w="10" w:type="dxa"/>
          <w:trHeight w:val="372"/>
        </w:trPr>
        <w:tc>
          <w:tcPr>
            <w:tcW w:w="693" w:type="dxa"/>
            <w:noWrap/>
          </w:tcPr>
          <w:p w14:paraId="4ECB081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78" w:type="dxa"/>
            <w:gridSpan w:val="14"/>
          </w:tcPr>
          <w:p w14:paraId="5E019EF0" w14:textId="72974113" w:rsidR="00AF260E" w:rsidRPr="00E02FA3" w:rsidRDefault="00AF260E" w:rsidP="00C22B9C">
            <w:pPr>
              <w:pStyle w:val="af4"/>
              <w:pBdr>
                <w:top w:val="single" w:sz="4" w:space="1" w:color="auto"/>
              </w:pBdr>
              <w:tabs>
                <w:tab w:val="center" w:pos="4860"/>
                <w:tab w:val="right" w:pos="9900"/>
                <w:tab w:val="right" w:pos="15300"/>
              </w:tabs>
              <w:ind w:right="360"/>
              <w:rPr>
                <w:rFonts w:ascii="Cambria" w:hAnsi="Cambria"/>
              </w:rPr>
            </w:pPr>
            <w:r w:rsidRPr="00E02FA3">
              <w:rPr>
                <w:rFonts w:ascii="Cambria" w:hAnsi="Cambria"/>
                <w:b/>
              </w:rPr>
              <w:t>Цел на помощта</w:t>
            </w:r>
            <w:r w:rsidRPr="00E02FA3">
              <w:rPr>
                <w:rFonts w:ascii="Cambria" w:hAnsi="Cambria"/>
              </w:rPr>
              <w:t xml:space="preserve"> (дейност, която се финансира</w:t>
            </w:r>
            <w:r>
              <w:rPr>
                <w:rFonts w:ascii="Cambria" w:hAnsi="Cambria"/>
              </w:rPr>
              <w:t xml:space="preserve"> по процедура </w:t>
            </w:r>
            <w:r w:rsidR="0074571C" w:rsidRPr="0074571C">
              <w:rPr>
                <w:rFonts w:ascii="Cambria" w:hAnsi="Cambria"/>
              </w:rPr>
              <w:t>BG05M9OP001-1.043- МИГ  -Община Марица М02 „Активно включване – младежи”</w:t>
            </w:r>
            <w:r w:rsidRPr="00E02FA3">
              <w:rPr>
                <w:rFonts w:ascii="Cambria" w:hAnsi="Cambria"/>
              </w:rPr>
              <w:t>):</w:t>
            </w:r>
          </w:p>
          <w:p w14:paraId="7F3B3573" w14:textId="77777777" w:rsidR="00AF260E" w:rsidRPr="00E02FA3" w:rsidRDefault="00AF260E" w:rsidP="00C22B9C">
            <w:pPr>
              <w:pStyle w:val="af4"/>
              <w:pBdr>
                <w:top w:val="single" w:sz="4" w:space="1" w:color="auto"/>
              </w:pBdr>
              <w:tabs>
                <w:tab w:val="center" w:pos="4860"/>
                <w:tab w:val="right" w:pos="9900"/>
                <w:tab w:val="right" w:pos="15300"/>
              </w:tabs>
              <w:ind w:right="36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157" w:type="dxa"/>
            <w:gridSpan w:val="49"/>
          </w:tcPr>
          <w:p w14:paraId="1D7E7BE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17DD5D49" w14:textId="77777777" w:rsidTr="00C22B9C">
        <w:trPr>
          <w:gridAfter w:val="1"/>
          <w:wAfter w:w="10" w:type="dxa"/>
          <w:trHeight w:val="203"/>
        </w:trPr>
        <w:tc>
          <w:tcPr>
            <w:tcW w:w="693" w:type="dxa"/>
            <w:vMerge w:val="restart"/>
          </w:tcPr>
          <w:p w14:paraId="7ED8125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878" w:type="dxa"/>
            <w:gridSpan w:val="14"/>
            <w:vMerge w:val="restart"/>
            <w:noWrap/>
          </w:tcPr>
          <w:p w14:paraId="4244CB8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14:paraId="6441DDB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/Отбележете със знака Х/</w:t>
            </w:r>
          </w:p>
        </w:tc>
        <w:tc>
          <w:tcPr>
            <w:tcW w:w="2160" w:type="dxa"/>
            <w:gridSpan w:val="9"/>
            <w:noWrap/>
          </w:tcPr>
          <w:p w14:paraId="4DE40BE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2588" w:type="dxa"/>
            <w:gridSpan w:val="9"/>
          </w:tcPr>
          <w:p w14:paraId="40AA576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2340" w:type="dxa"/>
            <w:gridSpan w:val="16"/>
          </w:tcPr>
          <w:p w14:paraId="61E77E6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3069" w:type="dxa"/>
            <w:gridSpan w:val="15"/>
          </w:tcPr>
          <w:p w14:paraId="08EA196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AF260E" w:rsidRPr="008565E6" w14:paraId="02665EB2" w14:textId="77777777" w:rsidTr="00C22B9C">
        <w:trPr>
          <w:gridAfter w:val="1"/>
          <w:wAfter w:w="10" w:type="dxa"/>
          <w:trHeight w:val="202"/>
        </w:trPr>
        <w:tc>
          <w:tcPr>
            <w:tcW w:w="693" w:type="dxa"/>
            <w:vMerge/>
          </w:tcPr>
          <w:p w14:paraId="22507D5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78" w:type="dxa"/>
            <w:gridSpan w:val="14"/>
            <w:vMerge/>
            <w:noWrap/>
          </w:tcPr>
          <w:p w14:paraId="04E4E81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60" w:type="dxa"/>
            <w:gridSpan w:val="9"/>
            <w:noWrap/>
          </w:tcPr>
          <w:p w14:paraId="5CA9904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8" w:type="dxa"/>
            <w:gridSpan w:val="9"/>
          </w:tcPr>
          <w:p w14:paraId="700FE0C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16"/>
          </w:tcPr>
          <w:p w14:paraId="2C2F4A5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69" w:type="dxa"/>
            <w:gridSpan w:val="15"/>
          </w:tcPr>
          <w:p w14:paraId="2D431AC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751092F7" w14:textId="77777777" w:rsidTr="00C22B9C">
        <w:trPr>
          <w:gridAfter w:val="1"/>
          <w:wAfter w:w="10" w:type="dxa"/>
          <w:trHeight w:val="413"/>
        </w:trPr>
        <w:tc>
          <w:tcPr>
            <w:tcW w:w="693" w:type="dxa"/>
            <w:vMerge w:val="restart"/>
          </w:tcPr>
          <w:p w14:paraId="2C4B7A7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5035" w:type="dxa"/>
            <w:gridSpan w:val="63"/>
            <w:vAlign w:val="center"/>
          </w:tcPr>
          <w:p w14:paraId="66A578E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Моля, посочете собствеността на предприятието към година </w:t>
            </w:r>
            <w:r>
              <w:rPr>
                <w:rFonts w:ascii="Cambria" w:hAnsi="Cambria"/>
                <w:b/>
                <w:sz w:val="20"/>
                <w:szCs w:val="20"/>
              </w:rPr>
              <w:t>„Х“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14:paraId="751D033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AF260E" w:rsidRPr="008565E6" w14:paraId="272EE0BA" w14:textId="77777777" w:rsidTr="00C22B9C">
        <w:trPr>
          <w:gridAfter w:val="1"/>
          <w:wAfter w:w="10" w:type="dxa"/>
          <w:trHeight w:val="129"/>
        </w:trPr>
        <w:tc>
          <w:tcPr>
            <w:tcW w:w="693" w:type="dxa"/>
            <w:vMerge/>
            <w:noWrap/>
          </w:tcPr>
          <w:p w14:paraId="17E30D0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878" w:type="dxa"/>
            <w:gridSpan w:val="14"/>
          </w:tcPr>
          <w:p w14:paraId="7C77DD1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10157" w:type="dxa"/>
            <w:gridSpan w:val="49"/>
          </w:tcPr>
          <w:p w14:paraId="1D6AD9B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AF260E" w:rsidRPr="008565E6" w14:paraId="15B5B818" w14:textId="77777777" w:rsidTr="00C22B9C">
        <w:trPr>
          <w:gridAfter w:val="1"/>
          <w:wAfter w:w="10" w:type="dxa"/>
          <w:trHeight w:val="127"/>
        </w:trPr>
        <w:tc>
          <w:tcPr>
            <w:tcW w:w="693" w:type="dxa"/>
            <w:vMerge/>
            <w:noWrap/>
          </w:tcPr>
          <w:p w14:paraId="4C700F9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878" w:type="dxa"/>
            <w:gridSpan w:val="14"/>
          </w:tcPr>
          <w:p w14:paraId="021313C3" w14:textId="32E54039" w:rsidR="00AF260E" w:rsidRPr="008565E6" w:rsidRDefault="00AF260E" w:rsidP="00474E1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8565E6">
              <w:rPr>
                <w:rFonts w:ascii="Cambria" w:hAnsi="Cambria"/>
                <w:i/>
                <w:sz w:val="20"/>
                <w:szCs w:val="20"/>
              </w:rPr>
              <w:t>Държавна</w:t>
            </w:r>
            <w:r>
              <w:rPr>
                <w:rFonts w:ascii="Cambria" w:hAnsi="Cambria"/>
                <w:sz w:val="20"/>
                <w:szCs w:val="20"/>
              </w:rPr>
              <w:t xml:space="preserve">                              </w:t>
            </w:r>
            <w:r w:rsidR="00474E16">
              <w:rPr>
                <w:rFonts w:ascii="Times New Roman" w:hAnsi="Times New Roman" w:cs="Times New Roman"/>
                <w:sz w:val="24"/>
                <w:szCs w:val="24"/>
              </w:rPr>
              <w:t>󠆶</w:t>
            </w:r>
          </w:p>
        </w:tc>
        <w:tc>
          <w:tcPr>
            <w:tcW w:w="10157" w:type="dxa"/>
            <w:gridSpan w:val="49"/>
          </w:tcPr>
          <w:p w14:paraId="30E9D5A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47F85B57" w14:textId="77777777" w:rsidTr="00C22B9C">
        <w:trPr>
          <w:gridAfter w:val="1"/>
          <w:wAfter w:w="10" w:type="dxa"/>
          <w:trHeight w:val="127"/>
        </w:trPr>
        <w:tc>
          <w:tcPr>
            <w:tcW w:w="693" w:type="dxa"/>
            <w:vMerge/>
            <w:noWrap/>
          </w:tcPr>
          <w:p w14:paraId="77642E1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878" w:type="dxa"/>
            <w:gridSpan w:val="14"/>
          </w:tcPr>
          <w:p w14:paraId="5948D2C3" w14:textId="1FDD8C6C" w:rsidR="00AF260E" w:rsidRPr="008565E6" w:rsidRDefault="00AF260E" w:rsidP="00474E1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8565E6">
              <w:rPr>
                <w:rFonts w:ascii="Cambria" w:hAnsi="Cambria"/>
                <w:i/>
                <w:sz w:val="20"/>
                <w:szCs w:val="20"/>
              </w:rPr>
              <w:t>Общинска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                              </w:t>
            </w:r>
            <w:r w:rsidR="00474E16">
              <w:rPr>
                <w:rFonts w:ascii="Times New Roman" w:hAnsi="Times New Roman" w:cs="Times New Roman"/>
                <w:sz w:val="24"/>
                <w:szCs w:val="24"/>
              </w:rPr>
              <w:t>󠆶</w:t>
            </w:r>
          </w:p>
        </w:tc>
        <w:tc>
          <w:tcPr>
            <w:tcW w:w="10157" w:type="dxa"/>
            <w:gridSpan w:val="49"/>
          </w:tcPr>
          <w:p w14:paraId="59CA7BB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5B67BD5B" w14:textId="77777777" w:rsidTr="00C22B9C">
        <w:trPr>
          <w:gridAfter w:val="1"/>
          <w:wAfter w:w="10" w:type="dxa"/>
          <w:trHeight w:val="127"/>
        </w:trPr>
        <w:tc>
          <w:tcPr>
            <w:tcW w:w="693" w:type="dxa"/>
            <w:vMerge/>
            <w:noWrap/>
          </w:tcPr>
          <w:p w14:paraId="1DD5063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878" w:type="dxa"/>
            <w:gridSpan w:val="14"/>
          </w:tcPr>
          <w:p w14:paraId="105CAEF2" w14:textId="1160CA2D" w:rsidR="00AF260E" w:rsidRPr="008565E6" w:rsidRDefault="00AF260E" w:rsidP="00474E1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8565E6">
              <w:rPr>
                <w:rFonts w:ascii="Cambria" w:hAnsi="Cambria"/>
                <w:i/>
                <w:sz w:val="20"/>
                <w:szCs w:val="20"/>
              </w:rPr>
              <w:t>Частна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                                  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="00474E16">
              <w:rPr>
                <w:rFonts w:ascii="Times New Roman" w:hAnsi="Times New Roman" w:cs="Times New Roman"/>
                <w:sz w:val="24"/>
                <w:szCs w:val="24"/>
              </w:rPr>
              <w:t>󠆶</w:t>
            </w:r>
          </w:p>
        </w:tc>
        <w:tc>
          <w:tcPr>
            <w:tcW w:w="10157" w:type="dxa"/>
            <w:gridSpan w:val="49"/>
          </w:tcPr>
          <w:p w14:paraId="4EB0458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14F668C0" w14:textId="77777777" w:rsidTr="00C22B9C">
        <w:trPr>
          <w:gridAfter w:val="1"/>
          <w:wAfter w:w="10" w:type="dxa"/>
          <w:trHeight w:val="127"/>
        </w:trPr>
        <w:tc>
          <w:tcPr>
            <w:tcW w:w="693" w:type="dxa"/>
            <w:vMerge/>
            <w:noWrap/>
          </w:tcPr>
          <w:p w14:paraId="35D8352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878" w:type="dxa"/>
            <w:gridSpan w:val="14"/>
            <w:vAlign w:val="center"/>
          </w:tcPr>
          <w:p w14:paraId="427D1FD8" w14:textId="77777777" w:rsidR="00AF260E" w:rsidRPr="008565E6" w:rsidRDefault="00AF260E" w:rsidP="00C22B9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  <w:p w14:paraId="553B7E27" w14:textId="77777777" w:rsidR="00AF260E" w:rsidRPr="008565E6" w:rsidRDefault="00AF260E" w:rsidP="00C22B9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157" w:type="dxa"/>
            <w:gridSpan w:val="49"/>
          </w:tcPr>
          <w:p w14:paraId="6663927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AF260E" w:rsidRPr="008565E6" w14:paraId="660244D7" w14:textId="77777777" w:rsidTr="00C22B9C">
        <w:trPr>
          <w:gridAfter w:val="1"/>
          <w:wAfter w:w="10" w:type="dxa"/>
          <w:trHeight w:val="720"/>
        </w:trPr>
        <w:tc>
          <w:tcPr>
            <w:tcW w:w="693" w:type="dxa"/>
            <w:vAlign w:val="center"/>
          </w:tcPr>
          <w:p w14:paraId="4C1D43D9" w14:textId="77777777" w:rsidR="00AF260E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  <w:p w14:paraId="19C0BB38" w14:textId="77777777" w:rsidR="00AF260E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  <w:p w14:paraId="11DB0F9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300" w:type="dxa"/>
            <w:gridSpan w:val="27"/>
            <w:vAlign w:val="center"/>
          </w:tcPr>
          <w:p w14:paraId="1BF1C8D5" w14:textId="77777777" w:rsidR="00AF260E" w:rsidRPr="00B912AA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ru-RU"/>
              </w:rPr>
            </w:pPr>
          </w:p>
          <w:p w14:paraId="25B256F7" w14:textId="0E25F04E" w:rsidR="00AF260E" w:rsidRPr="00602DD2" w:rsidRDefault="0006764B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bookmarkStart w:id="1" w:name="OLE_LINK1"/>
            <w:r>
              <w:rPr>
                <w:rFonts w:ascii="Cambria" w:hAnsi="Cambria"/>
                <w:sz w:val="20"/>
                <w:szCs w:val="20"/>
              </w:rPr>
              <w:t>Във връзка с помощта за която се кандидатства, н</w:t>
            </w:r>
            <w:r w:rsidR="00AF260E" w:rsidRPr="00602DD2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AF260E" w:rsidRPr="00602DD2">
              <w:rPr>
                <w:rFonts w:ascii="Cambria" w:hAnsi="Cambria"/>
                <w:b/>
                <w:sz w:val="20"/>
                <w:szCs w:val="20"/>
              </w:rPr>
              <w:t>партньорство</w:t>
            </w:r>
            <w:r w:rsidR="00AF260E">
              <w:rPr>
                <w:rStyle w:val="af1"/>
                <w:rFonts w:ascii="Cambria" w:hAnsi="Cambria"/>
                <w:b/>
                <w:sz w:val="20"/>
                <w:szCs w:val="20"/>
              </w:rPr>
              <w:footnoteReference w:id="5"/>
            </w:r>
            <w:r w:rsidR="00AF260E" w:rsidRPr="00602DD2">
              <w:rPr>
                <w:rFonts w:ascii="Cambria" w:hAnsi="Cambria"/>
                <w:sz w:val="20"/>
                <w:szCs w:val="20"/>
              </w:rPr>
              <w:t xml:space="preserve"> с лице от Република България?</w:t>
            </w:r>
          </w:p>
          <w:p w14:paraId="45BF156D" w14:textId="77777777" w:rsidR="00AF260E" w:rsidRPr="00602DD2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14:paraId="4EA5CC51" w14:textId="77777777" w:rsidR="00AF260E" w:rsidRPr="00B912AA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bCs/>
                <w:sz w:val="24"/>
                <w:szCs w:val="24"/>
                <w:lang w:val="ru-RU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602DD2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Pr="00602DD2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602DD2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  <w:bookmarkEnd w:id="1"/>
          </w:p>
          <w:p w14:paraId="499C1179" w14:textId="77777777" w:rsidR="00AF260E" w:rsidRPr="008565E6" w:rsidRDefault="00AF260E" w:rsidP="00C22B9C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3247" w:type="dxa"/>
            <w:gridSpan w:val="17"/>
            <w:vAlign w:val="center"/>
          </w:tcPr>
          <w:p w14:paraId="035724D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3488" w:type="dxa"/>
            <w:gridSpan w:val="19"/>
            <w:vAlign w:val="center"/>
          </w:tcPr>
          <w:p w14:paraId="412C92A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0F79D5AF" w14:textId="77777777" w:rsidTr="00C22B9C">
        <w:trPr>
          <w:gridAfter w:val="1"/>
          <w:wAfter w:w="10" w:type="dxa"/>
          <w:trHeight w:val="461"/>
        </w:trPr>
        <w:tc>
          <w:tcPr>
            <w:tcW w:w="693" w:type="dxa"/>
            <w:vMerge w:val="restart"/>
            <w:vAlign w:val="center"/>
          </w:tcPr>
          <w:p w14:paraId="0017CCD8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8565E6">
              <w:rPr>
                <w:rFonts w:eastAsia="MS Minngs"/>
                <w:b/>
                <w:bCs/>
              </w:rPr>
              <w:lastRenderedPageBreak/>
              <w:t>9а.</w:t>
            </w:r>
          </w:p>
        </w:tc>
        <w:tc>
          <w:tcPr>
            <w:tcW w:w="15035" w:type="dxa"/>
            <w:gridSpan w:val="63"/>
            <w:vAlign w:val="center"/>
          </w:tcPr>
          <w:p w14:paraId="2C1A1AB1" w14:textId="77777777" w:rsidR="00AF260E" w:rsidRPr="00B912AA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ru-RU"/>
              </w:rPr>
            </w:pPr>
          </w:p>
          <w:p w14:paraId="007EAFD4" w14:textId="77777777" w:rsidR="00AF260E" w:rsidRPr="00B912AA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172C099F" w14:textId="77777777" w:rsidR="00AF260E" w:rsidRPr="00B912AA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</w:tr>
      <w:tr w:rsidR="00AF260E" w:rsidRPr="008565E6" w14:paraId="447A1BC6" w14:textId="77777777" w:rsidTr="00C22B9C">
        <w:trPr>
          <w:gridAfter w:val="1"/>
          <w:wAfter w:w="10" w:type="dxa"/>
          <w:trHeight w:val="366"/>
        </w:trPr>
        <w:tc>
          <w:tcPr>
            <w:tcW w:w="693" w:type="dxa"/>
            <w:vMerge/>
            <w:vAlign w:val="center"/>
          </w:tcPr>
          <w:p w14:paraId="50074D0A" w14:textId="77777777" w:rsidR="00AF260E" w:rsidRPr="00B912AA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567" w:type="dxa"/>
            <w:gridSpan w:val="31"/>
            <w:vAlign w:val="center"/>
          </w:tcPr>
          <w:p w14:paraId="43234C24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468" w:type="dxa"/>
            <w:gridSpan w:val="32"/>
            <w:vAlign w:val="center"/>
          </w:tcPr>
          <w:p w14:paraId="3C2CD898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  <w:p w14:paraId="1F7E1F0E" w14:textId="2A107B2F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033428">
              <w:rPr>
                <w:rFonts w:ascii="Cambria" w:hAnsi="Cambria"/>
                <w:b/>
                <w:sz w:val="20"/>
                <w:szCs w:val="20"/>
              </w:rPr>
              <w:t>/ЕГН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AF260E" w:rsidRPr="008565E6" w14:paraId="088B0DFF" w14:textId="77777777" w:rsidTr="00C22B9C">
        <w:trPr>
          <w:gridAfter w:val="1"/>
          <w:wAfter w:w="10" w:type="dxa"/>
          <w:trHeight w:val="516"/>
        </w:trPr>
        <w:tc>
          <w:tcPr>
            <w:tcW w:w="693" w:type="dxa"/>
            <w:vMerge/>
            <w:vAlign w:val="center"/>
          </w:tcPr>
          <w:p w14:paraId="1B8863E8" w14:textId="77777777" w:rsidR="00AF260E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567" w:type="dxa"/>
            <w:gridSpan w:val="31"/>
            <w:vAlign w:val="center"/>
          </w:tcPr>
          <w:p w14:paraId="5A6D811D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 w:val="restart"/>
            <w:vAlign w:val="center"/>
          </w:tcPr>
          <w:p w14:paraId="35FF1A77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 w:val="restart"/>
            <w:vAlign w:val="center"/>
          </w:tcPr>
          <w:p w14:paraId="16A71469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2"/>
            <w:vMerge w:val="restart"/>
            <w:vAlign w:val="center"/>
          </w:tcPr>
          <w:p w14:paraId="22C6B712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5"/>
            <w:vMerge w:val="restart"/>
            <w:vAlign w:val="center"/>
          </w:tcPr>
          <w:p w14:paraId="3C69E67C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 w:val="restart"/>
            <w:vAlign w:val="center"/>
          </w:tcPr>
          <w:p w14:paraId="45BBFEAF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 w:val="restart"/>
            <w:vAlign w:val="center"/>
          </w:tcPr>
          <w:p w14:paraId="58265F08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2"/>
            <w:vMerge w:val="restart"/>
            <w:vAlign w:val="center"/>
          </w:tcPr>
          <w:p w14:paraId="53189F7B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3"/>
            <w:vMerge w:val="restart"/>
            <w:vAlign w:val="center"/>
          </w:tcPr>
          <w:p w14:paraId="72AB08E6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3"/>
            <w:vMerge w:val="restart"/>
            <w:vAlign w:val="center"/>
          </w:tcPr>
          <w:p w14:paraId="268149E1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8" w:type="dxa"/>
            <w:vMerge w:val="restart"/>
            <w:vAlign w:val="center"/>
          </w:tcPr>
          <w:p w14:paraId="48FC0CFC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</w:tr>
      <w:tr w:rsidR="00AF260E" w:rsidRPr="008565E6" w14:paraId="7ACA174D" w14:textId="77777777" w:rsidTr="00C22B9C">
        <w:trPr>
          <w:gridAfter w:val="1"/>
          <w:wAfter w:w="10" w:type="dxa"/>
          <w:trHeight w:val="489"/>
        </w:trPr>
        <w:tc>
          <w:tcPr>
            <w:tcW w:w="693" w:type="dxa"/>
            <w:vMerge/>
            <w:vAlign w:val="center"/>
          </w:tcPr>
          <w:p w14:paraId="59A49912" w14:textId="77777777" w:rsidR="00AF260E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567" w:type="dxa"/>
            <w:gridSpan w:val="31"/>
            <w:vAlign w:val="center"/>
          </w:tcPr>
          <w:p w14:paraId="1A91328A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/>
            <w:vAlign w:val="center"/>
          </w:tcPr>
          <w:p w14:paraId="4F4C9A4B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/>
            <w:vAlign w:val="center"/>
          </w:tcPr>
          <w:p w14:paraId="48C817FF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2"/>
            <w:vMerge/>
            <w:vAlign w:val="center"/>
          </w:tcPr>
          <w:p w14:paraId="3F4D68EE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5"/>
            <w:vMerge/>
            <w:vAlign w:val="center"/>
          </w:tcPr>
          <w:p w14:paraId="17BF3D64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/>
            <w:vAlign w:val="center"/>
          </w:tcPr>
          <w:p w14:paraId="1EA2F162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/>
            <w:vAlign w:val="center"/>
          </w:tcPr>
          <w:p w14:paraId="6C12FE16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2"/>
            <w:vMerge/>
            <w:vAlign w:val="center"/>
          </w:tcPr>
          <w:p w14:paraId="2FAA88C1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3"/>
            <w:vMerge/>
            <w:vAlign w:val="center"/>
          </w:tcPr>
          <w:p w14:paraId="3C4D2A35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3"/>
            <w:vMerge/>
            <w:vAlign w:val="center"/>
          </w:tcPr>
          <w:p w14:paraId="775901C7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8" w:type="dxa"/>
            <w:vMerge/>
            <w:vAlign w:val="center"/>
          </w:tcPr>
          <w:p w14:paraId="2CA616EC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</w:tr>
      <w:tr w:rsidR="00AF260E" w:rsidRPr="008565E6" w14:paraId="0DB58D8F" w14:textId="77777777" w:rsidTr="00C22B9C">
        <w:trPr>
          <w:gridAfter w:val="1"/>
          <w:wAfter w:w="10" w:type="dxa"/>
          <w:trHeight w:val="897"/>
        </w:trPr>
        <w:tc>
          <w:tcPr>
            <w:tcW w:w="15728" w:type="dxa"/>
            <w:gridSpan w:val="64"/>
            <w:vAlign w:val="center"/>
          </w:tcPr>
          <w:p w14:paraId="35ECCE5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565E6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14:paraId="58B40876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</w:tr>
      <w:tr w:rsidR="00AF260E" w:rsidRPr="008565E6" w14:paraId="31AD56A6" w14:textId="77777777" w:rsidTr="00C22B9C">
        <w:trPr>
          <w:gridAfter w:val="1"/>
          <w:wAfter w:w="10" w:type="dxa"/>
          <w:trHeight w:val="939"/>
        </w:trPr>
        <w:tc>
          <w:tcPr>
            <w:tcW w:w="693" w:type="dxa"/>
            <w:noWrap/>
          </w:tcPr>
          <w:p w14:paraId="09044FA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10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6" w:type="dxa"/>
            <w:gridSpan w:val="26"/>
          </w:tcPr>
          <w:p w14:paraId="056FEBE5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Представляваното от мен предприятие има наличие на обстоятелства по преобразуване: сливане/придобиване/разделяне.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(</w:t>
            </w:r>
            <w:r w:rsidRPr="008565E6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 w:rsidRPr="008565E6">
              <w:rPr>
                <w:rFonts w:ascii="Cambria" w:hAnsi="Cambria"/>
                <w:b/>
                <w:sz w:val="20"/>
                <w:szCs w:val="20"/>
                <w:u w:val="single"/>
              </w:rPr>
              <w:t>01</w:t>
            </w:r>
            <w:proofErr w:type="spellEnd"/>
            <w:r w:rsidRPr="008565E6">
              <w:rPr>
                <w:rFonts w:ascii="Cambria" w:hAnsi="Cambria"/>
                <w:b/>
                <w:sz w:val="20"/>
                <w:szCs w:val="20"/>
                <w:u w:val="single"/>
              </w:rPr>
              <w:t>.2014 г.)</w:t>
            </w:r>
          </w:p>
          <w:p w14:paraId="31B97534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Декларация за преобразуване, съгласно т. </w:t>
            </w:r>
            <w:r>
              <w:rPr>
                <w:rFonts w:ascii="Cambria" w:hAnsi="Cambria"/>
                <w:b/>
                <w:sz w:val="20"/>
                <w:szCs w:val="20"/>
              </w:rPr>
              <w:t>10а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.</w:t>
            </w:r>
          </w:p>
          <w:p w14:paraId="32D20A88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282" w:type="dxa"/>
            <w:gridSpan w:val="17"/>
            <w:vAlign w:val="center"/>
          </w:tcPr>
          <w:p w14:paraId="3EEAD78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3497" w:type="dxa"/>
            <w:gridSpan w:val="20"/>
            <w:vAlign w:val="center"/>
          </w:tcPr>
          <w:p w14:paraId="525C156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4017C7A9" w14:textId="77777777" w:rsidTr="00C22B9C">
        <w:trPr>
          <w:gridAfter w:val="1"/>
          <w:wAfter w:w="10" w:type="dxa"/>
          <w:trHeight w:val="27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E1F66B" w14:textId="77777777" w:rsidR="00AF260E" w:rsidRPr="008565E6" w:rsidRDefault="00AF260E" w:rsidP="00C22B9C">
            <w:pPr>
              <w:rPr>
                <w:rFonts w:eastAsia="MS Minngs"/>
                <w:b/>
                <w:bCs/>
              </w:rPr>
            </w:pPr>
            <w:r>
              <w:rPr>
                <w:rFonts w:eastAsia="MS Minngs"/>
                <w:b/>
                <w:bCs/>
                <w:lang w:val="en-US"/>
              </w:rPr>
              <w:t>1</w:t>
            </w:r>
            <w:r>
              <w:rPr>
                <w:rFonts w:eastAsia="MS Minngs"/>
                <w:b/>
                <w:bCs/>
              </w:rPr>
              <w:t>0а</w:t>
            </w:r>
            <w:r w:rsidRPr="008565E6">
              <w:rPr>
                <w:rFonts w:eastAsia="MS Minngs"/>
                <w:b/>
                <w:bCs/>
              </w:rPr>
              <w:t>.</w:t>
            </w:r>
          </w:p>
        </w:tc>
        <w:tc>
          <w:tcPr>
            <w:tcW w:w="15025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5817" w14:textId="77777777" w:rsidR="00AF260E" w:rsidRDefault="00AF260E" w:rsidP="00C22B9C">
            <w:pPr>
              <w:jc w:val="center"/>
              <w:rPr>
                <w:rFonts w:eastAsia="MS Minngs"/>
                <w:b/>
              </w:rPr>
            </w:pPr>
            <w:r w:rsidRPr="008565E6">
              <w:rPr>
                <w:rFonts w:eastAsia="MS Minngs"/>
                <w:b/>
              </w:rPr>
              <w:t>Декларация за преобразуване</w:t>
            </w:r>
          </w:p>
          <w:p w14:paraId="78BB2F70" w14:textId="77777777" w:rsidR="00AF260E" w:rsidRPr="008565E6" w:rsidRDefault="00AF260E" w:rsidP="00C22B9C">
            <w:pPr>
              <w:jc w:val="center"/>
              <w:rPr>
                <w:rFonts w:eastAsia="MS Minngs"/>
                <w:b/>
              </w:rPr>
            </w:pPr>
          </w:p>
        </w:tc>
      </w:tr>
      <w:tr w:rsidR="00AF260E" w:rsidRPr="008565E6" w14:paraId="1CF0759A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0" w:type="dxa"/>
          <w:trHeight w:val="300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14:paraId="6B536E7E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Години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C2B847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 xml:space="preserve">Наименование на лицата </w:t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участващи в преобразуването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247A33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Вид на преобразува</w:t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нето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0BA7C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Вид на документ, потвържда</w:t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 xml:space="preserve">ващ   основанието за преобразуване </w:t>
            </w:r>
          </w:p>
        </w:tc>
        <w:tc>
          <w:tcPr>
            <w:tcW w:w="10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F1D95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 xml:space="preserve">№ и дата на документа </w:t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за преобразуване</w:t>
            </w:r>
          </w:p>
        </w:tc>
        <w:tc>
          <w:tcPr>
            <w:tcW w:w="14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0EC49B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ЕИК/</w:t>
            </w:r>
          </w:p>
          <w:p w14:paraId="4299423A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БУЛСТАТ</w:t>
            </w:r>
          </w:p>
        </w:tc>
        <w:tc>
          <w:tcPr>
            <w:tcW w:w="16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8E95B2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 xml:space="preserve">Администратор на помощ /наименование и </w:t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ЕИК/</w:t>
            </w:r>
          </w:p>
          <w:p w14:paraId="55119359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БУЛСТАТ/</w:t>
            </w:r>
          </w:p>
        </w:tc>
        <w:tc>
          <w:tcPr>
            <w:tcW w:w="14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4E9453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 xml:space="preserve">Разходи, за които е предоставена </w:t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помощта/</w:t>
            </w:r>
          </w:p>
          <w:p w14:paraId="479D0992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цел на помощта</w:t>
            </w:r>
            <w:r w:rsidRPr="008565E6">
              <w:rPr>
                <w:rFonts w:eastAsia="MS Minngs"/>
                <w:b/>
                <w:sz w:val="18"/>
                <w:szCs w:val="18"/>
              </w:rPr>
              <w:br/>
              <w:t>(с думи)</w:t>
            </w:r>
          </w:p>
        </w:tc>
        <w:tc>
          <w:tcPr>
            <w:tcW w:w="144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850293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 xml:space="preserve">Общ размер на помощта= </w:t>
            </w:r>
            <w:proofErr w:type="spellStart"/>
            <w:r w:rsidRPr="008565E6">
              <w:rPr>
                <w:rFonts w:eastAsia="MS Minngs"/>
                <w:b/>
                <w:sz w:val="18"/>
                <w:szCs w:val="18"/>
              </w:rPr>
              <w:t>a+b+c+d+e</w:t>
            </w:r>
            <w:proofErr w:type="spellEnd"/>
            <w:r w:rsidRPr="008565E6">
              <w:rPr>
                <w:rFonts w:eastAsia="MS Minngs"/>
                <w:b/>
                <w:sz w:val="18"/>
                <w:szCs w:val="18"/>
              </w:rPr>
              <w:br/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(в лева)</w:t>
            </w:r>
          </w:p>
        </w:tc>
        <w:tc>
          <w:tcPr>
            <w:tcW w:w="4577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0A7C0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Размер на предоставената минимална помощ, лв.</w:t>
            </w:r>
          </w:p>
        </w:tc>
      </w:tr>
      <w:tr w:rsidR="00AF260E" w:rsidRPr="008565E6" w14:paraId="38B4C992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0" w:type="dxa"/>
          <w:trHeight w:val="285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DC4A5E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1DE58B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BE6D5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32AFC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4C278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453390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D7D71B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63FEB3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2EF557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4577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6DC0E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в т.ч. за дейност/и</w:t>
            </w:r>
          </w:p>
        </w:tc>
      </w:tr>
      <w:tr w:rsidR="00AF260E" w:rsidRPr="008565E6" w14:paraId="6D13AF1E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422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A5C0A2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DBAB1F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7470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E505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1E614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A4715E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9E16C4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DC1B18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0842E8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9A4A" w14:textId="2B3ECBB7" w:rsidR="00AF260E" w:rsidRPr="008565E6" w:rsidRDefault="00AF260E" w:rsidP="004978C2">
            <w:pPr>
              <w:spacing w:after="0" w:line="240" w:lineRule="auto"/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„</w:t>
            </w:r>
            <w:r w:rsidR="004978C2">
              <w:rPr>
                <w:rFonts w:eastAsia="MS Minngs"/>
                <w:b/>
                <w:sz w:val="18"/>
                <w:szCs w:val="18"/>
              </w:rPr>
              <w:t>автомобилен транспорт</w:t>
            </w:r>
            <w:r w:rsidRPr="008565E6">
              <w:rPr>
                <w:rFonts w:eastAsia="MS Minngs"/>
                <w:b/>
                <w:sz w:val="18"/>
                <w:szCs w:val="18"/>
              </w:rPr>
              <w:t>“</w:t>
            </w:r>
          </w:p>
        </w:tc>
        <w:tc>
          <w:tcPr>
            <w:tcW w:w="98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B0B2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8DF1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УОИИ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61F5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footnoteReference w:customMarkFollows="1" w:id="6"/>
              <w:t>по Рег.</w:t>
            </w:r>
          </w:p>
          <w:p w14:paraId="12CEC89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 xml:space="preserve"> (ЕС) 1408/2013</w:t>
            </w:r>
            <w:r w:rsidRPr="008565E6">
              <w:rPr>
                <w:rStyle w:val="af1"/>
                <w:rFonts w:eastAsia="MS Minngs"/>
                <w:b/>
                <w:sz w:val="18"/>
                <w:szCs w:val="18"/>
              </w:rPr>
              <w:footnoteReference w:id="7"/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2723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 xml:space="preserve">по Рег.  (ЕС) №717/2014 </w:t>
            </w:r>
            <w:r w:rsidRPr="008565E6">
              <w:rPr>
                <w:rFonts w:eastAsia="MS Minngs"/>
                <w:b/>
                <w:sz w:val="18"/>
                <w:szCs w:val="18"/>
                <w:vertAlign w:val="superscript"/>
              </w:rPr>
              <w:footnoteReference w:id="8"/>
            </w:r>
          </w:p>
        </w:tc>
      </w:tr>
      <w:tr w:rsidR="00AF260E" w:rsidRPr="008565E6" w14:paraId="212FCEDF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3212A1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016036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DA86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1786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6F82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4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79A36B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7F2DDE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0F6A00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4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625F5C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32B3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a</w:t>
            </w:r>
          </w:p>
        </w:tc>
        <w:tc>
          <w:tcPr>
            <w:tcW w:w="98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2D49E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b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39833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c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2BE75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d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177DB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e</w:t>
            </w:r>
          </w:p>
        </w:tc>
      </w:tr>
      <w:tr w:rsidR="00AF260E" w:rsidRPr="008565E6" w14:paraId="3F841F17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01156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bCs/>
                <w:sz w:val="18"/>
                <w:szCs w:val="18"/>
              </w:rPr>
            </w:pPr>
            <w:r w:rsidRPr="008565E6">
              <w:rPr>
                <w:rFonts w:eastAsia="MS Minngs"/>
                <w:b/>
                <w:bCs/>
                <w:sz w:val="18"/>
                <w:szCs w:val="18"/>
              </w:rPr>
              <w:t xml:space="preserve">Година </w:t>
            </w:r>
          </w:p>
          <w:p w14:paraId="6345DF4A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bCs/>
                <w:sz w:val="18"/>
                <w:szCs w:val="18"/>
              </w:rPr>
            </w:pPr>
            <w:r>
              <w:rPr>
                <w:rFonts w:eastAsia="MS Minngs"/>
                <w:b/>
                <w:bCs/>
                <w:sz w:val="18"/>
                <w:szCs w:val="18"/>
              </w:rPr>
              <w:t>„Х“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40BED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A481B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D18CF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DB7B5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D73FE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7BDED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E0118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CC0F3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2EBD7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98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E6E79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0E9DB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83E7D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229A2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</w:tr>
      <w:tr w:rsidR="00AF260E" w:rsidRPr="008565E6" w14:paraId="34E99CC0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38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9D21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bCs/>
                <w:sz w:val="18"/>
                <w:szCs w:val="18"/>
              </w:rPr>
            </w:pPr>
            <w:r w:rsidRPr="008565E6">
              <w:rPr>
                <w:rFonts w:eastAsia="MS Minngs"/>
                <w:b/>
                <w:bCs/>
                <w:sz w:val="18"/>
                <w:szCs w:val="18"/>
              </w:rPr>
              <w:t>Година</w:t>
            </w:r>
            <w:r w:rsidRPr="008565E6">
              <w:rPr>
                <w:rFonts w:eastAsia="MS Minngs"/>
                <w:b/>
                <w:bCs/>
                <w:sz w:val="18"/>
                <w:szCs w:val="18"/>
              </w:rPr>
              <w:br/>
            </w:r>
            <w:r>
              <w:rPr>
                <w:rFonts w:eastAsia="MS Minngs"/>
                <w:b/>
                <w:bCs/>
                <w:sz w:val="18"/>
                <w:szCs w:val="18"/>
              </w:rPr>
              <w:t>„Х-1“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EAC7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D4CC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45D4C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BCF27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6DAE5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840DB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FE34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0F943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78098" w14:textId="77777777" w:rsidR="00AF260E" w:rsidRPr="008565E6" w:rsidRDefault="00AF260E" w:rsidP="00C22B9C">
            <w:pPr>
              <w:jc w:val="both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98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D076F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2FA5A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B1E0C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C738D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</w:tr>
      <w:tr w:rsidR="00AF260E" w:rsidRPr="008565E6" w14:paraId="2EBB9469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71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F31E5" w14:textId="77777777" w:rsidR="00AF260E" w:rsidRPr="008565E6" w:rsidRDefault="00AF260E" w:rsidP="00C22B9C">
            <w:pPr>
              <w:jc w:val="right"/>
              <w:rPr>
                <w:rFonts w:eastAsia="MS Minngs"/>
                <w:b/>
                <w:bCs/>
                <w:sz w:val="18"/>
                <w:szCs w:val="18"/>
              </w:rPr>
            </w:pPr>
            <w:r w:rsidRPr="008565E6">
              <w:rPr>
                <w:rFonts w:eastAsia="MS Minngs"/>
                <w:b/>
                <w:bCs/>
                <w:sz w:val="18"/>
                <w:szCs w:val="18"/>
              </w:rPr>
              <w:t>ОБЩО</w:t>
            </w:r>
          </w:p>
        </w:tc>
        <w:tc>
          <w:tcPr>
            <w:tcW w:w="14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99BDE4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∑(</w:t>
            </w:r>
            <w:proofErr w:type="spellStart"/>
            <w:r w:rsidRPr="008565E6">
              <w:rPr>
                <w:rFonts w:eastAsia="MS Minngs"/>
                <w:sz w:val="18"/>
                <w:szCs w:val="18"/>
              </w:rPr>
              <w:t>a+b+c+d+e</w:t>
            </w:r>
            <w:proofErr w:type="spellEnd"/>
            <w:r w:rsidRPr="008565E6">
              <w:rPr>
                <w:rFonts w:eastAsia="MS Minngs"/>
                <w:sz w:val="18"/>
                <w:szCs w:val="18"/>
              </w:rPr>
              <w:t>)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680F0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∑a</w:t>
            </w:r>
          </w:p>
        </w:tc>
        <w:tc>
          <w:tcPr>
            <w:tcW w:w="9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D4381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∑b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37299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∑c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01D0B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∑d</w:t>
            </w:r>
          </w:p>
        </w:tc>
        <w:tc>
          <w:tcPr>
            <w:tcW w:w="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F115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∑e</w:t>
            </w:r>
          </w:p>
        </w:tc>
      </w:tr>
      <w:tr w:rsidR="00AF260E" w:rsidRPr="008565E6" w14:paraId="3281208A" w14:textId="77777777" w:rsidTr="00C22B9C">
        <w:trPr>
          <w:trHeight w:val="1050"/>
        </w:trPr>
        <w:tc>
          <w:tcPr>
            <w:tcW w:w="693" w:type="dxa"/>
            <w:vMerge w:val="restart"/>
          </w:tcPr>
          <w:p w14:paraId="6D395B8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4C7A4781" w14:textId="77777777" w:rsidR="00AF260E" w:rsidRPr="008565E6" w:rsidRDefault="00AF260E" w:rsidP="00C22B9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6" w:type="dxa"/>
            <w:gridSpan w:val="26"/>
          </w:tcPr>
          <w:p w14:paraId="0A15EF8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8565E6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1407/2013:</w:t>
            </w:r>
            <w:r w:rsidRPr="008565E6">
              <w:rPr>
                <w:rFonts w:ascii="Cambria" w:hAnsi="Cambria"/>
                <w:sz w:val="20"/>
                <w:szCs w:val="20"/>
              </w:rPr>
              <w:br/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3642" w:type="dxa"/>
            <w:gridSpan w:val="21"/>
            <w:noWrap/>
            <w:vAlign w:val="center"/>
          </w:tcPr>
          <w:p w14:paraId="069251A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3147" w:type="dxa"/>
            <w:gridSpan w:val="17"/>
            <w:noWrap/>
            <w:vAlign w:val="center"/>
          </w:tcPr>
          <w:p w14:paraId="36533E1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437857A1" w14:textId="77777777" w:rsidTr="00C22B9C">
        <w:trPr>
          <w:trHeight w:val="355"/>
        </w:trPr>
        <w:tc>
          <w:tcPr>
            <w:tcW w:w="693" w:type="dxa"/>
            <w:vMerge/>
          </w:tcPr>
          <w:p w14:paraId="1ECA2C7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758" w:type="dxa"/>
            <w:gridSpan w:val="25"/>
            <w:noWrap/>
            <w:vAlign w:val="center"/>
          </w:tcPr>
          <w:p w14:paraId="4D18C55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7287" w:type="dxa"/>
            <w:gridSpan w:val="39"/>
            <w:vAlign w:val="center"/>
          </w:tcPr>
          <w:p w14:paraId="4A5895D1" w14:textId="01CD38CB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ЕИК/БУЛСТАТ</w:t>
            </w:r>
            <w:r w:rsidR="0006764B">
              <w:rPr>
                <w:rFonts w:ascii="Cambria" w:hAnsi="Cambria"/>
                <w:b/>
                <w:bCs/>
                <w:sz w:val="20"/>
                <w:szCs w:val="20"/>
              </w:rPr>
              <w:t>/ЕГН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AF260E" w:rsidRPr="008565E6" w14:paraId="3750400E" w14:textId="77777777" w:rsidTr="00C22B9C">
        <w:trPr>
          <w:trHeight w:val="355"/>
        </w:trPr>
        <w:tc>
          <w:tcPr>
            <w:tcW w:w="693" w:type="dxa"/>
            <w:vMerge/>
          </w:tcPr>
          <w:p w14:paraId="7AC69A1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758" w:type="dxa"/>
            <w:gridSpan w:val="25"/>
            <w:noWrap/>
          </w:tcPr>
          <w:p w14:paraId="301380E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774548D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3807D33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1F3EDBE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49869DC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4C5FE75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7"/>
          </w:tcPr>
          <w:p w14:paraId="163A946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605B015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1E4E3D1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3A8B86A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07" w:type="dxa"/>
            <w:gridSpan w:val="3"/>
          </w:tcPr>
          <w:p w14:paraId="15BAB8C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F260E" w:rsidRPr="008565E6" w14:paraId="4C4EE4A0" w14:textId="77777777" w:rsidTr="00C22B9C">
        <w:trPr>
          <w:trHeight w:val="355"/>
        </w:trPr>
        <w:tc>
          <w:tcPr>
            <w:tcW w:w="693" w:type="dxa"/>
            <w:vMerge/>
          </w:tcPr>
          <w:p w14:paraId="1CB619A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758" w:type="dxa"/>
            <w:gridSpan w:val="25"/>
            <w:noWrap/>
          </w:tcPr>
          <w:p w14:paraId="1103CB5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599D1CC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7B66CDE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31F5B9D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3AE712F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4DCE9D5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7"/>
          </w:tcPr>
          <w:p w14:paraId="0A76DAC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0CB3419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53E8BE2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22D4F9F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07" w:type="dxa"/>
            <w:gridSpan w:val="3"/>
          </w:tcPr>
          <w:p w14:paraId="5F86AAA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F260E" w:rsidRPr="008565E6" w14:paraId="2D7CFB8C" w14:textId="77777777" w:rsidTr="00C22B9C">
        <w:trPr>
          <w:trHeight w:val="355"/>
        </w:trPr>
        <w:tc>
          <w:tcPr>
            <w:tcW w:w="693" w:type="dxa"/>
            <w:vMerge/>
          </w:tcPr>
          <w:p w14:paraId="09A59AE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758" w:type="dxa"/>
            <w:gridSpan w:val="25"/>
            <w:noWrap/>
          </w:tcPr>
          <w:p w14:paraId="313556E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6653CFD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3858F82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48346E2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1E725EF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24B1847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7"/>
          </w:tcPr>
          <w:p w14:paraId="4934A50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03AC9DF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1034059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36C6251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07" w:type="dxa"/>
            <w:gridSpan w:val="3"/>
          </w:tcPr>
          <w:p w14:paraId="6A8939D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F260E" w:rsidRPr="008565E6" w14:paraId="11C41CAC" w14:textId="77777777" w:rsidTr="00C22B9C">
        <w:trPr>
          <w:trHeight w:val="781"/>
        </w:trPr>
        <w:tc>
          <w:tcPr>
            <w:tcW w:w="693" w:type="dxa"/>
            <w:vMerge w:val="restart"/>
          </w:tcPr>
          <w:p w14:paraId="2ECAE8C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045" w:type="dxa"/>
            <w:gridSpan w:val="64"/>
          </w:tcPr>
          <w:p w14:paraId="3951CA21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</w:t>
            </w:r>
            <w:r w:rsidRPr="001C7319">
              <w:rPr>
                <w:rFonts w:ascii="Cambria" w:hAnsi="Cambria"/>
                <w:bCs/>
                <w:sz w:val="20"/>
                <w:szCs w:val="20"/>
              </w:rPr>
              <w:t>(година „Х-1“ и година „Х-2“) и през текущата година „Х“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съм получил, 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включително в резултат на преобразуването по т.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, както и като „едно и също предприятие“ съгласно т. 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, следните минимални помощи (получени на територията на Република България</w:t>
            </w:r>
            <w:r w:rsidRPr="008565E6">
              <w:rPr>
                <w:rStyle w:val="af1"/>
                <w:rFonts w:ascii="Cambria" w:hAnsi="Cambria"/>
                <w:bCs/>
                <w:sz w:val="20"/>
                <w:szCs w:val="20"/>
              </w:rPr>
              <w:footnoteReference w:id="9"/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AF260E" w:rsidRPr="008565E6" w14:paraId="7CD21E45" w14:textId="77777777" w:rsidTr="00C22B9C">
        <w:trPr>
          <w:trHeight w:val="694"/>
        </w:trPr>
        <w:tc>
          <w:tcPr>
            <w:tcW w:w="693" w:type="dxa"/>
            <w:vMerge/>
            <w:textDirection w:val="btLr"/>
            <w:vAlign w:val="center"/>
          </w:tcPr>
          <w:p w14:paraId="2B8CAD4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vMerge w:val="restart"/>
            <w:vAlign w:val="center"/>
          </w:tcPr>
          <w:p w14:paraId="4EE1535D" w14:textId="6679C7A0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8565E6">
              <w:rPr>
                <w:rFonts w:ascii="Cambria" w:hAnsi="Cambria"/>
                <w:sz w:val="16"/>
                <w:szCs w:val="16"/>
              </w:rPr>
              <w:t>(посочва  се ЕИК/БУЛСТАТ</w:t>
            </w:r>
            <w:r w:rsidR="00033428">
              <w:rPr>
                <w:rFonts w:ascii="Cambria" w:hAnsi="Cambria"/>
                <w:sz w:val="16"/>
                <w:szCs w:val="16"/>
              </w:rPr>
              <w:t>/ЕГН</w:t>
            </w:r>
            <w:r w:rsidRPr="008565E6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800" w:type="dxa"/>
            <w:gridSpan w:val="6"/>
            <w:vMerge w:val="restart"/>
            <w:vAlign w:val="center"/>
          </w:tcPr>
          <w:p w14:paraId="3548024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нистратор на помощта</w:t>
            </w:r>
          </w:p>
          <w:p w14:paraId="268D5D4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980" w:type="dxa"/>
            <w:gridSpan w:val="11"/>
            <w:vMerge w:val="restart"/>
            <w:vAlign w:val="center"/>
          </w:tcPr>
          <w:p w14:paraId="184038B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14:paraId="72CBDE9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2340" w:type="dxa"/>
            <w:gridSpan w:val="7"/>
            <w:vMerge w:val="restart"/>
            <w:vAlign w:val="center"/>
          </w:tcPr>
          <w:p w14:paraId="1226AC6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Общ размер на помощта= </w:t>
            </w:r>
            <w:proofErr w:type="spellStart"/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a+b+c+d+e</w:t>
            </w:r>
            <w:proofErr w:type="spellEnd"/>
          </w:p>
          <w:p w14:paraId="70B0E71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6567" w:type="dxa"/>
            <w:gridSpan w:val="36"/>
            <w:vAlign w:val="center"/>
          </w:tcPr>
          <w:p w14:paraId="4D9F8C3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в т.ч. за дейност/и, попадаща/и до съответните прагове:</w:t>
            </w:r>
          </w:p>
        </w:tc>
      </w:tr>
      <w:tr w:rsidR="00AF260E" w:rsidRPr="008565E6" w14:paraId="5C2BBC7C" w14:textId="77777777" w:rsidTr="00C22B9C">
        <w:trPr>
          <w:trHeight w:val="273"/>
        </w:trPr>
        <w:tc>
          <w:tcPr>
            <w:tcW w:w="693" w:type="dxa"/>
            <w:vMerge/>
          </w:tcPr>
          <w:p w14:paraId="23E0418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vMerge/>
            <w:vAlign w:val="center"/>
          </w:tcPr>
          <w:p w14:paraId="6D3F2A5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vAlign w:val="center"/>
          </w:tcPr>
          <w:p w14:paraId="2B492CD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11"/>
            <w:vMerge/>
            <w:vAlign w:val="center"/>
          </w:tcPr>
          <w:p w14:paraId="3149318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vMerge/>
            <w:vAlign w:val="center"/>
          </w:tcPr>
          <w:p w14:paraId="5FFD0B10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vAlign w:val="center"/>
          </w:tcPr>
          <w:p w14:paraId="099E3F8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a</w:t>
            </w:r>
          </w:p>
        </w:tc>
        <w:tc>
          <w:tcPr>
            <w:tcW w:w="1440" w:type="dxa"/>
            <w:gridSpan w:val="7"/>
            <w:vAlign w:val="center"/>
          </w:tcPr>
          <w:p w14:paraId="16F8DCC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b</w:t>
            </w:r>
          </w:p>
        </w:tc>
        <w:tc>
          <w:tcPr>
            <w:tcW w:w="1440" w:type="dxa"/>
            <w:gridSpan w:val="12"/>
            <w:vAlign w:val="center"/>
          </w:tcPr>
          <w:p w14:paraId="643AFFA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c</w:t>
            </w:r>
          </w:p>
        </w:tc>
        <w:tc>
          <w:tcPr>
            <w:tcW w:w="1260" w:type="dxa"/>
            <w:gridSpan w:val="6"/>
            <w:vAlign w:val="center"/>
          </w:tcPr>
          <w:p w14:paraId="466FAF4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d</w:t>
            </w:r>
          </w:p>
        </w:tc>
        <w:tc>
          <w:tcPr>
            <w:tcW w:w="1167" w:type="dxa"/>
            <w:gridSpan w:val="6"/>
            <w:vAlign w:val="center"/>
          </w:tcPr>
          <w:p w14:paraId="45A4BE7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e</w:t>
            </w:r>
          </w:p>
        </w:tc>
      </w:tr>
      <w:tr w:rsidR="00AF260E" w:rsidRPr="008565E6" w14:paraId="511E675C" w14:textId="77777777" w:rsidTr="00C22B9C">
        <w:trPr>
          <w:trHeight w:val="1263"/>
        </w:trPr>
        <w:tc>
          <w:tcPr>
            <w:tcW w:w="693" w:type="dxa"/>
            <w:vMerge/>
          </w:tcPr>
          <w:p w14:paraId="14EAD86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vMerge/>
            <w:vAlign w:val="center"/>
          </w:tcPr>
          <w:p w14:paraId="107CF52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vAlign w:val="center"/>
          </w:tcPr>
          <w:p w14:paraId="24D6D90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11"/>
            <w:vMerge/>
            <w:vAlign w:val="center"/>
          </w:tcPr>
          <w:p w14:paraId="6150A9E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vMerge/>
            <w:vAlign w:val="center"/>
          </w:tcPr>
          <w:p w14:paraId="6E93AE6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vAlign w:val="center"/>
          </w:tcPr>
          <w:p w14:paraId="3296A64C" w14:textId="356B0D92" w:rsidR="00AF260E" w:rsidRPr="008565E6" w:rsidRDefault="00AF260E" w:rsidP="004978C2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565E6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4978C2">
              <w:rPr>
                <w:rFonts w:ascii="Cambria" w:hAnsi="Cambria"/>
                <w:b/>
                <w:sz w:val="18"/>
                <w:szCs w:val="18"/>
              </w:rPr>
              <w:t xml:space="preserve">автомобилен </w:t>
            </w:r>
            <w:r w:rsidR="00033428">
              <w:rPr>
                <w:rFonts w:ascii="Cambria" w:hAnsi="Cambria"/>
                <w:b/>
                <w:sz w:val="18"/>
                <w:szCs w:val="18"/>
              </w:rPr>
              <w:t>транспорт</w:t>
            </w:r>
            <w:r w:rsidRPr="008565E6">
              <w:rPr>
                <w:rFonts w:ascii="Cambria" w:hAnsi="Cambria"/>
                <w:b/>
                <w:sz w:val="18"/>
                <w:szCs w:val="18"/>
              </w:rPr>
              <w:t>“</w:t>
            </w:r>
          </w:p>
        </w:tc>
        <w:tc>
          <w:tcPr>
            <w:tcW w:w="1440" w:type="dxa"/>
            <w:gridSpan w:val="7"/>
            <w:vAlign w:val="center"/>
          </w:tcPr>
          <w:p w14:paraId="58767545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565E6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1440" w:type="dxa"/>
            <w:gridSpan w:val="12"/>
            <w:vAlign w:val="center"/>
          </w:tcPr>
          <w:p w14:paraId="537DB2BB" w14:textId="45F3931C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565E6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033428">
              <w:rPr>
                <w:rFonts w:ascii="Cambria" w:hAnsi="Cambria"/>
                <w:b/>
                <w:sz w:val="18"/>
                <w:szCs w:val="18"/>
              </w:rPr>
              <w:t xml:space="preserve"> по Рег. (ЕС) 360/2012</w:t>
            </w:r>
          </w:p>
        </w:tc>
        <w:tc>
          <w:tcPr>
            <w:tcW w:w="1260" w:type="dxa"/>
            <w:gridSpan w:val="6"/>
            <w:vAlign w:val="center"/>
          </w:tcPr>
          <w:p w14:paraId="183E818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565E6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</w:p>
        </w:tc>
        <w:tc>
          <w:tcPr>
            <w:tcW w:w="1167" w:type="dxa"/>
            <w:gridSpan w:val="6"/>
            <w:vAlign w:val="center"/>
          </w:tcPr>
          <w:p w14:paraId="30FC10D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</w:p>
        </w:tc>
      </w:tr>
      <w:tr w:rsidR="00AF260E" w:rsidRPr="008565E6" w14:paraId="240266BE" w14:textId="77777777" w:rsidTr="00C22B9C">
        <w:trPr>
          <w:trHeight w:val="967"/>
        </w:trPr>
        <w:tc>
          <w:tcPr>
            <w:tcW w:w="693" w:type="dxa"/>
            <w:vMerge/>
          </w:tcPr>
          <w:p w14:paraId="1670262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vMerge/>
            <w:vAlign w:val="center"/>
          </w:tcPr>
          <w:p w14:paraId="6774E8C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vAlign w:val="center"/>
          </w:tcPr>
          <w:p w14:paraId="0B12299B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11"/>
            <w:vMerge/>
            <w:vAlign w:val="center"/>
          </w:tcPr>
          <w:p w14:paraId="52D2CB9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vMerge/>
            <w:vAlign w:val="center"/>
          </w:tcPr>
          <w:p w14:paraId="7BD9471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vAlign w:val="center"/>
          </w:tcPr>
          <w:p w14:paraId="5989BC2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14054E2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2A93603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лв</w:t>
            </w:r>
            <w:r w:rsidRPr="008565E6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440" w:type="dxa"/>
            <w:gridSpan w:val="7"/>
            <w:vAlign w:val="center"/>
          </w:tcPr>
          <w:p w14:paraId="72E007F5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179E2F4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2A877DA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(391 166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лв</w:t>
            </w:r>
            <w:r w:rsidRPr="008565E6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440" w:type="dxa"/>
            <w:gridSpan w:val="12"/>
            <w:vAlign w:val="center"/>
          </w:tcPr>
          <w:p w14:paraId="2AEC032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3B41AB5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6156D69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(977 915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лв</w:t>
            </w:r>
            <w:r w:rsidRPr="008565E6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60" w:type="dxa"/>
            <w:gridSpan w:val="6"/>
            <w:vAlign w:val="center"/>
          </w:tcPr>
          <w:p w14:paraId="5B740CB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E19A85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095C113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(29 337,45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лв</w:t>
            </w:r>
            <w:r w:rsidRPr="008565E6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67" w:type="dxa"/>
            <w:gridSpan w:val="6"/>
            <w:vAlign w:val="center"/>
          </w:tcPr>
          <w:p w14:paraId="2C0D04E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A820C4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A1DCB0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8565E6">
              <w:rPr>
                <w:rFonts w:ascii="Cambria" w:hAnsi="Cambria" w:cs="Arial"/>
                <w:sz w:val="13"/>
                <w:szCs w:val="13"/>
              </w:rPr>
              <w:t>лв</w:t>
            </w:r>
            <w:r w:rsidRPr="008565E6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AF260E" w:rsidRPr="008565E6" w14:paraId="0403F51C" w14:textId="77777777" w:rsidTr="00C22B9C">
        <w:trPr>
          <w:trHeight w:val="356"/>
        </w:trPr>
        <w:tc>
          <w:tcPr>
            <w:tcW w:w="693" w:type="dxa"/>
            <w:vMerge w:val="restart"/>
            <w:textDirection w:val="btLr"/>
            <w:vAlign w:val="center"/>
          </w:tcPr>
          <w:p w14:paraId="0B2C5E65" w14:textId="77777777" w:rsidR="00AF260E" w:rsidRPr="001C7319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C7319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402DF43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C7319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2358" w:type="dxa"/>
            <w:gridSpan w:val="4"/>
          </w:tcPr>
          <w:p w14:paraId="3DFF1D0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6"/>
          </w:tcPr>
          <w:p w14:paraId="7F08713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11"/>
          </w:tcPr>
          <w:p w14:paraId="01EC8AF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6A9B4DB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5"/>
            <w:noWrap/>
          </w:tcPr>
          <w:p w14:paraId="630048B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7"/>
          </w:tcPr>
          <w:p w14:paraId="1CF31F1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35FC006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1FA7795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76E6818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4D80EB4E" w14:textId="77777777" w:rsidTr="00C22B9C">
        <w:trPr>
          <w:trHeight w:val="310"/>
        </w:trPr>
        <w:tc>
          <w:tcPr>
            <w:tcW w:w="693" w:type="dxa"/>
            <w:vMerge/>
            <w:vAlign w:val="center"/>
          </w:tcPr>
          <w:p w14:paraId="26DED73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noWrap/>
          </w:tcPr>
          <w:p w14:paraId="4DF31A9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6"/>
          </w:tcPr>
          <w:p w14:paraId="0250FDB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11"/>
          </w:tcPr>
          <w:p w14:paraId="7822E31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6D6E183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noWrap/>
          </w:tcPr>
          <w:p w14:paraId="33A3A4F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7"/>
          </w:tcPr>
          <w:p w14:paraId="27FC470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143D092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0495909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78D9904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55254168" w14:textId="77777777" w:rsidTr="00C22B9C">
        <w:trPr>
          <w:trHeight w:val="315"/>
        </w:trPr>
        <w:tc>
          <w:tcPr>
            <w:tcW w:w="693" w:type="dxa"/>
            <w:vMerge/>
            <w:vAlign w:val="center"/>
          </w:tcPr>
          <w:p w14:paraId="65CFDE6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noWrap/>
          </w:tcPr>
          <w:p w14:paraId="729347A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0" w:type="dxa"/>
            <w:gridSpan w:val="6"/>
          </w:tcPr>
          <w:p w14:paraId="173049F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11"/>
          </w:tcPr>
          <w:p w14:paraId="3291D45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1F8C822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noWrap/>
          </w:tcPr>
          <w:p w14:paraId="6C6AA70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7"/>
          </w:tcPr>
          <w:p w14:paraId="5296979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7642C38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7A5461B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1236A35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67E29842" w14:textId="77777777" w:rsidTr="00C22B9C">
        <w:trPr>
          <w:trHeight w:val="306"/>
        </w:trPr>
        <w:tc>
          <w:tcPr>
            <w:tcW w:w="693" w:type="dxa"/>
            <w:vMerge w:val="restart"/>
            <w:textDirection w:val="btLr"/>
            <w:vAlign w:val="center"/>
          </w:tcPr>
          <w:p w14:paraId="114B15D7" w14:textId="77777777" w:rsidR="00AF260E" w:rsidRPr="001C7319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C7319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0891918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C7319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2358" w:type="dxa"/>
            <w:gridSpan w:val="4"/>
          </w:tcPr>
          <w:p w14:paraId="5388B94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0" w:type="dxa"/>
            <w:gridSpan w:val="6"/>
          </w:tcPr>
          <w:p w14:paraId="3F383BA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11"/>
          </w:tcPr>
          <w:p w14:paraId="6B550FE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  <w:vAlign w:val="bottom"/>
          </w:tcPr>
          <w:p w14:paraId="394F8DB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60" w:type="dxa"/>
            <w:gridSpan w:val="5"/>
            <w:noWrap/>
            <w:vAlign w:val="bottom"/>
          </w:tcPr>
          <w:p w14:paraId="3BFBC6D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7"/>
            <w:vAlign w:val="bottom"/>
          </w:tcPr>
          <w:p w14:paraId="45083CD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12"/>
            <w:vAlign w:val="bottom"/>
          </w:tcPr>
          <w:p w14:paraId="6813AF7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563E74F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67" w:type="dxa"/>
            <w:gridSpan w:val="6"/>
            <w:vAlign w:val="bottom"/>
          </w:tcPr>
          <w:p w14:paraId="351B002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F260E" w:rsidRPr="008565E6" w14:paraId="7940F39A" w14:textId="77777777" w:rsidTr="00C22B9C">
        <w:trPr>
          <w:trHeight w:val="300"/>
        </w:trPr>
        <w:tc>
          <w:tcPr>
            <w:tcW w:w="693" w:type="dxa"/>
            <w:vMerge/>
            <w:vAlign w:val="center"/>
          </w:tcPr>
          <w:p w14:paraId="7AF81AF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noWrap/>
          </w:tcPr>
          <w:p w14:paraId="1B2FE47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0" w:type="dxa"/>
            <w:gridSpan w:val="6"/>
          </w:tcPr>
          <w:p w14:paraId="175C04B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11"/>
          </w:tcPr>
          <w:p w14:paraId="402EB54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5AEC5C5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noWrap/>
          </w:tcPr>
          <w:p w14:paraId="389FA51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7"/>
          </w:tcPr>
          <w:p w14:paraId="5F8D264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4501E06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740AF09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62BC9F8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2E628BC6" w14:textId="77777777" w:rsidTr="00C22B9C">
        <w:trPr>
          <w:trHeight w:val="300"/>
        </w:trPr>
        <w:tc>
          <w:tcPr>
            <w:tcW w:w="693" w:type="dxa"/>
            <w:vMerge/>
            <w:vAlign w:val="center"/>
          </w:tcPr>
          <w:p w14:paraId="4BCE5AE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noWrap/>
          </w:tcPr>
          <w:p w14:paraId="4682F2D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6"/>
          </w:tcPr>
          <w:p w14:paraId="28ABEE0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980" w:type="dxa"/>
            <w:gridSpan w:val="11"/>
          </w:tcPr>
          <w:p w14:paraId="66D7C2B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7E567C9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5"/>
            <w:noWrap/>
          </w:tcPr>
          <w:p w14:paraId="56F7767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7"/>
          </w:tcPr>
          <w:p w14:paraId="6E888E9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07D23AA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271FDFD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0CDA510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70270913" w14:textId="77777777" w:rsidTr="00C22B9C">
        <w:trPr>
          <w:trHeight w:val="362"/>
        </w:trPr>
        <w:tc>
          <w:tcPr>
            <w:tcW w:w="693" w:type="dxa"/>
            <w:vMerge w:val="restart"/>
            <w:textDirection w:val="btLr"/>
            <w:vAlign w:val="center"/>
          </w:tcPr>
          <w:p w14:paraId="159900CD" w14:textId="77777777" w:rsidR="00AF260E" w:rsidRPr="001C7319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C7319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29C0721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C7319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2358" w:type="dxa"/>
            <w:gridSpan w:val="4"/>
          </w:tcPr>
          <w:p w14:paraId="56E5D05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6"/>
          </w:tcPr>
          <w:p w14:paraId="4976A0B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11"/>
          </w:tcPr>
          <w:p w14:paraId="66FFDFF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0140315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5"/>
            <w:noWrap/>
          </w:tcPr>
          <w:p w14:paraId="16B1C74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7"/>
          </w:tcPr>
          <w:p w14:paraId="3D378FA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178E748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4F1987D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217DBF7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5EFE87E1" w14:textId="77777777" w:rsidTr="00C22B9C">
        <w:trPr>
          <w:trHeight w:val="300"/>
        </w:trPr>
        <w:tc>
          <w:tcPr>
            <w:tcW w:w="693" w:type="dxa"/>
            <w:vMerge/>
          </w:tcPr>
          <w:p w14:paraId="24941DB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noWrap/>
          </w:tcPr>
          <w:p w14:paraId="6145642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6"/>
          </w:tcPr>
          <w:p w14:paraId="3E1F0D9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980" w:type="dxa"/>
            <w:gridSpan w:val="11"/>
          </w:tcPr>
          <w:p w14:paraId="485A591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4D198AE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5"/>
            <w:noWrap/>
          </w:tcPr>
          <w:p w14:paraId="67F2597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7"/>
          </w:tcPr>
          <w:p w14:paraId="575F281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78929A0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2B2AFE6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2B6F117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7940B75B" w14:textId="77777777" w:rsidTr="00C22B9C">
        <w:trPr>
          <w:trHeight w:val="315"/>
        </w:trPr>
        <w:tc>
          <w:tcPr>
            <w:tcW w:w="693" w:type="dxa"/>
            <w:vMerge/>
          </w:tcPr>
          <w:p w14:paraId="65AFA7A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noWrap/>
          </w:tcPr>
          <w:p w14:paraId="1EC0184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6"/>
          </w:tcPr>
          <w:p w14:paraId="4A70F8E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980" w:type="dxa"/>
            <w:gridSpan w:val="11"/>
          </w:tcPr>
          <w:p w14:paraId="6B09487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5E2F322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5"/>
            <w:noWrap/>
          </w:tcPr>
          <w:p w14:paraId="53A3483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7"/>
          </w:tcPr>
          <w:p w14:paraId="3A17896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3400140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020E47C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78E4B6A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553B9022" w14:textId="77777777" w:rsidTr="00C22B9C">
        <w:trPr>
          <w:trHeight w:val="596"/>
        </w:trPr>
        <w:tc>
          <w:tcPr>
            <w:tcW w:w="6831" w:type="dxa"/>
            <w:gridSpan w:val="22"/>
            <w:noWrap/>
            <w:vAlign w:val="center"/>
          </w:tcPr>
          <w:p w14:paraId="42C70AC8" w14:textId="77777777" w:rsidR="00AF260E" w:rsidRPr="008565E6" w:rsidRDefault="00AF260E" w:rsidP="00C22B9C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2340" w:type="dxa"/>
            <w:gridSpan w:val="7"/>
            <w:noWrap/>
            <w:vAlign w:val="center"/>
          </w:tcPr>
          <w:p w14:paraId="68F563B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28FF1AC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5DB3201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3BE28CA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8565E6">
              <w:rPr>
                <w:rFonts w:ascii="Cambria" w:hAnsi="Cambria"/>
                <w:bCs/>
                <w:sz w:val="16"/>
                <w:szCs w:val="16"/>
              </w:rPr>
              <w:t>a+b+c+d+e</w:t>
            </w:r>
            <w:proofErr w:type="spellEnd"/>
            <w:r w:rsidRPr="008565E6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7D3B10B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60" w:type="dxa"/>
            <w:gridSpan w:val="5"/>
            <w:noWrap/>
            <w:vAlign w:val="center"/>
          </w:tcPr>
          <w:p w14:paraId="5DFD878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6245760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DCE9E0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∑a</w:t>
            </w:r>
          </w:p>
        </w:tc>
        <w:tc>
          <w:tcPr>
            <w:tcW w:w="1440" w:type="dxa"/>
            <w:gridSpan w:val="7"/>
            <w:vAlign w:val="center"/>
          </w:tcPr>
          <w:p w14:paraId="1A921D9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7285B43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E5EBE8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∑b</w:t>
            </w:r>
          </w:p>
        </w:tc>
        <w:tc>
          <w:tcPr>
            <w:tcW w:w="1440" w:type="dxa"/>
            <w:gridSpan w:val="12"/>
            <w:vAlign w:val="center"/>
          </w:tcPr>
          <w:p w14:paraId="63C0FFB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7E1ED6C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023C06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∑c</w:t>
            </w:r>
          </w:p>
        </w:tc>
        <w:tc>
          <w:tcPr>
            <w:tcW w:w="1260" w:type="dxa"/>
            <w:gridSpan w:val="6"/>
            <w:vAlign w:val="center"/>
          </w:tcPr>
          <w:p w14:paraId="76991D5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6B0757F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3C774C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∑d</w:t>
            </w:r>
          </w:p>
        </w:tc>
        <w:tc>
          <w:tcPr>
            <w:tcW w:w="1167" w:type="dxa"/>
            <w:gridSpan w:val="6"/>
            <w:vAlign w:val="center"/>
          </w:tcPr>
          <w:p w14:paraId="65D7D77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4722D5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429ADB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∑e</w:t>
            </w:r>
          </w:p>
        </w:tc>
      </w:tr>
      <w:tr w:rsidR="00AF260E" w:rsidRPr="008565E6" w14:paraId="5173D5C2" w14:textId="77777777" w:rsidTr="00C22B9C">
        <w:trPr>
          <w:trHeight w:val="476"/>
        </w:trPr>
        <w:tc>
          <w:tcPr>
            <w:tcW w:w="693" w:type="dxa"/>
          </w:tcPr>
          <w:p w14:paraId="69155A9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7342394F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Дейността, която се финансира </w:t>
            </w:r>
            <w:r w:rsidRPr="00021E0B">
              <w:rPr>
                <w:u w:val="single"/>
              </w:rPr>
              <w:t>по конкретното проектно предложение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(ЕС)    № 1407/2013:</w:t>
            </w:r>
          </w:p>
          <w:p w14:paraId="4E9D8AB4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8565E6">
              <w:rPr>
                <w:rFonts w:ascii="Cambria" w:hAnsi="Cambria"/>
                <w:i/>
                <w:sz w:val="18"/>
                <w:szCs w:val="18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0CDEF0B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5FC631D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2EBAF8DC" w14:textId="77777777" w:rsidTr="00C22B9C">
        <w:trPr>
          <w:trHeight w:val="697"/>
        </w:trPr>
        <w:tc>
          <w:tcPr>
            <w:tcW w:w="693" w:type="dxa"/>
          </w:tcPr>
          <w:p w14:paraId="63DC519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638" w:type="dxa"/>
            <w:gridSpan w:val="38"/>
          </w:tcPr>
          <w:p w14:paraId="1632C6BB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34FEA23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27A2E1B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12C3B454" w14:textId="77777777" w:rsidTr="00C22B9C">
        <w:trPr>
          <w:trHeight w:val="697"/>
        </w:trPr>
        <w:tc>
          <w:tcPr>
            <w:tcW w:w="693" w:type="dxa"/>
          </w:tcPr>
          <w:p w14:paraId="55E9EAA9" w14:textId="77777777" w:rsidR="00AF260E" w:rsidRPr="00602DD2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б.</w:t>
            </w:r>
          </w:p>
        </w:tc>
        <w:tc>
          <w:tcPr>
            <w:tcW w:w="10638" w:type="dxa"/>
            <w:gridSpan w:val="38"/>
          </w:tcPr>
          <w:p w14:paraId="09DC2DF7" w14:textId="77777777" w:rsidR="00AF260E" w:rsidRPr="00602DD2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D30D3">
              <w:rPr>
                <w:rFonts w:ascii="Cambria" w:hAnsi="Cambria"/>
                <w:sz w:val="20"/>
                <w:szCs w:val="20"/>
              </w:rPr>
              <w:t>„Х“, „Х-1“ и „Х-2“</w:t>
            </w:r>
            <w:r w:rsidRPr="00602DD2">
              <w:rPr>
                <w:rFonts w:ascii="Cambria" w:hAnsi="Cambria"/>
                <w:sz w:val="20"/>
                <w:szCs w:val="20"/>
              </w:rPr>
              <w:t>):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5EDC04A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39ABE6D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6956407C" w14:textId="77777777" w:rsidTr="00C22B9C">
        <w:trPr>
          <w:trHeight w:val="705"/>
        </w:trPr>
        <w:tc>
          <w:tcPr>
            <w:tcW w:w="693" w:type="dxa"/>
          </w:tcPr>
          <w:p w14:paraId="78E9B56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38E14E25" w14:textId="427812C9" w:rsidR="00AF260E" w:rsidRPr="008565E6" w:rsidRDefault="00AF260E" w:rsidP="002A454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del w:id="2" w:author="MIG-Maritsa" w:date="2020-03-23T10:24:00Z">
              <w:r w:rsidR="00021E0B" w:rsidDel="002A4549">
                <w:rPr>
                  <w:rFonts w:ascii="Cambria" w:hAnsi="Cambria"/>
                  <w:b/>
                  <w:sz w:val="20"/>
                  <w:szCs w:val="20"/>
                </w:rPr>
                <w:delText>шосейни</w:delText>
              </w:r>
              <w:r w:rsidR="00021E0B" w:rsidRPr="008565E6" w:rsidDel="002A4549">
                <w:rPr>
                  <w:rFonts w:ascii="Cambria" w:hAnsi="Cambria"/>
                  <w:b/>
                  <w:sz w:val="20"/>
                  <w:szCs w:val="20"/>
                </w:rPr>
                <w:delText xml:space="preserve"> </w:delText>
              </w:r>
            </w:del>
            <w:ins w:id="3" w:author="MIG-Maritsa" w:date="2020-03-23T10:24:00Z">
              <w:r w:rsidR="002A4549">
                <w:rPr>
                  <w:rFonts w:ascii="Cambria" w:hAnsi="Cambria"/>
                  <w:b/>
                  <w:sz w:val="20"/>
                  <w:szCs w:val="20"/>
                </w:rPr>
                <w:t>автомобилни</w:t>
              </w:r>
              <w:r w:rsidR="002A4549" w:rsidRPr="008565E6">
                <w:rPr>
                  <w:rFonts w:ascii="Cambria" w:hAnsi="Cambria"/>
                  <w:b/>
                  <w:sz w:val="20"/>
                  <w:szCs w:val="20"/>
                </w:rPr>
                <w:t xml:space="preserve"> </w:t>
              </w:r>
            </w:ins>
            <w:r w:rsidRPr="008565E6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367FA28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598BF58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2700D9B1" w14:textId="77777777" w:rsidTr="00C22B9C">
        <w:trPr>
          <w:trHeight w:val="687"/>
        </w:trPr>
        <w:tc>
          <w:tcPr>
            <w:tcW w:w="693" w:type="dxa"/>
          </w:tcPr>
          <w:p w14:paraId="2CF4C11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638" w:type="dxa"/>
            <w:gridSpan w:val="38"/>
          </w:tcPr>
          <w:p w14:paraId="44A08CB6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В случая по т. 1</w:t>
            </w:r>
            <w:r>
              <w:rPr>
                <w:rFonts w:ascii="Cambria" w:hAnsi="Cambria"/>
                <w:sz w:val="20"/>
                <w:szCs w:val="20"/>
              </w:rPr>
              <w:t>4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 и предприятията, с които той образува "едно и също предприятие", 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8565E6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D30D3">
              <w:rPr>
                <w:rFonts w:ascii="Cambria" w:hAnsi="Cambria"/>
                <w:sz w:val="20"/>
                <w:szCs w:val="20"/>
              </w:rPr>
              <w:t>„Х“, „Х-1“ и „Х-2“</w:t>
            </w:r>
            <w:r w:rsidRPr="008565E6">
              <w:rPr>
                <w:rFonts w:ascii="Cambria" w:hAnsi="Cambria"/>
                <w:sz w:val="20"/>
                <w:szCs w:val="20"/>
              </w:rPr>
              <w:t>)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5E42F78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4A1F1F4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2C1578EA" w14:textId="77777777" w:rsidTr="00C22B9C">
        <w:trPr>
          <w:trHeight w:val="541"/>
        </w:trPr>
        <w:tc>
          <w:tcPr>
            <w:tcW w:w="693" w:type="dxa"/>
          </w:tcPr>
          <w:p w14:paraId="66AC136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7271F1F2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Получателят</w:t>
            </w:r>
            <w:r w:rsidRPr="00B912AA">
              <w:rPr>
                <w:rFonts w:ascii="Cambria" w:hAnsi="Cambria"/>
                <w:sz w:val="20"/>
                <w:szCs w:val="20"/>
                <w:lang w:val="ru-RU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кандидатът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извършва дейност по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услуги от общ икономически интерес съгласно Регламент (ЕС) № 360/2012 </w:t>
            </w:r>
            <w:r w:rsidRPr="008565E6">
              <w:rPr>
                <w:rFonts w:ascii="Cambria" w:hAnsi="Cambria"/>
                <w:sz w:val="20"/>
                <w:szCs w:val="20"/>
              </w:rPr>
              <w:t>(OB, L 114/8 от 26.4.2012 г.):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185BB75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11956A2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2A04F97A" w14:textId="77777777" w:rsidTr="00C22B9C">
        <w:trPr>
          <w:trHeight w:val="535"/>
        </w:trPr>
        <w:tc>
          <w:tcPr>
            <w:tcW w:w="693" w:type="dxa"/>
          </w:tcPr>
          <w:p w14:paraId="4ECC655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638" w:type="dxa"/>
            <w:gridSpan w:val="38"/>
          </w:tcPr>
          <w:p w14:paraId="12580376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При положителен отговор в т. 1</w:t>
            </w:r>
            <w:r>
              <w:rPr>
                <w:rFonts w:ascii="Cambria" w:hAnsi="Cambria"/>
                <w:sz w:val="20"/>
                <w:szCs w:val="20"/>
              </w:rPr>
              <w:t>5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 и предприятията, с които той образува "едно и също предприятие",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D30D3">
              <w:rPr>
                <w:rFonts w:ascii="Cambria" w:hAnsi="Cambria"/>
                <w:sz w:val="20"/>
                <w:szCs w:val="20"/>
              </w:rPr>
              <w:t>„Х“, „Х-1“ и „Х-2“</w:t>
            </w:r>
            <w:r w:rsidRPr="008565E6">
              <w:rPr>
                <w:rFonts w:ascii="Cambria" w:hAnsi="Cambria"/>
                <w:sz w:val="20"/>
                <w:szCs w:val="20"/>
              </w:rPr>
              <w:t>)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55898555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17CCE1F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787568D2" w14:textId="77777777" w:rsidTr="00C22B9C">
        <w:trPr>
          <w:trHeight w:val="448"/>
        </w:trPr>
        <w:tc>
          <w:tcPr>
            <w:tcW w:w="693" w:type="dxa"/>
          </w:tcPr>
          <w:p w14:paraId="1BE37AC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00E96296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Получателят извършва дейност в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1477BC8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50877A8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46089D8A" w14:textId="77777777" w:rsidTr="00C22B9C">
        <w:trPr>
          <w:trHeight w:val="659"/>
        </w:trPr>
        <w:tc>
          <w:tcPr>
            <w:tcW w:w="693" w:type="dxa"/>
          </w:tcPr>
          <w:p w14:paraId="4B43309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638" w:type="dxa"/>
            <w:gridSpan w:val="38"/>
          </w:tcPr>
          <w:p w14:paraId="6BAC8EEF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В случая по т. 1</w:t>
            </w:r>
            <w:r>
              <w:rPr>
                <w:rFonts w:ascii="Cambria" w:hAnsi="Cambria"/>
                <w:sz w:val="20"/>
                <w:szCs w:val="20"/>
                <w:lang w:val="ru-RU"/>
              </w:rPr>
              <w:t>6</w:t>
            </w:r>
            <w:r w:rsidRPr="00B912AA">
              <w:rPr>
                <w:rFonts w:ascii="Cambria" w:hAnsi="Cambria"/>
                <w:sz w:val="20"/>
                <w:szCs w:val="20"/>
                <w:lang w:val="ru-RU"/>
              </w:rPr>
              <w:t xml:space="preserve">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 и предприятията, с които той образува "едно и също предприятие", 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8565E6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D30D3">
              <w:rPr>
                <w:rFonts w:ascii="Cambria" w:hAnsi="Cambria"/>
                <w:sz w:val="20"/>
                <w:szCs w:val="20"/>
              </w:rPr>
              <w:t>„Х“, „Х-1“ и „Х-2“</w:t>
            </w:r>
            <w:r w:rsidRPr="008565E6">
              <w:rPr>
                <w:rFonts w:ascii="Cambria" w:hAnsi="Cambria"/>
                <w:sz w:val="20"/>
                <w:szCs w:val="20"/>
              </w:rPr>
              <w:t>)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55F464D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1BCDECF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74841314" w14:textId="77777777" w:rsidTr="00C22B9C">
        <w:trPr>
          <w:trHeight w:val="659"/>
        </w:trPr>
        <w:tc>
          <w:tcPr>
            <w:tcW w:w="693" w:type="dxa"/>
          </w:tcPr>
          <w:p w14:paraId="5390A0D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6E77D6B6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Получателят извършва дейност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8565E6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2014 на Комисията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0674E63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4DB0038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68A25B66" w14:textId="77777777" w:rsidTr="00C22B9C">
        <w:trPr>
          <w:trHeight w:val="659"/>
        </w:trPr>
        <w:tc>
          <w:tcPr>
            <w:tcW w:w="693" w:type="dxa"/>
          </w:tcPr>
          <w:p w14:paraId="09DCD99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638" w:type="dxa"/>
            <w:gridSpan w:val="38"/>
          </w:tcPr>
          <w:p w14:paraId="7893F195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В случая по т. 1</w:t>
            </w:r>
            <w:r>
              <w:rPr>
                <w:rFonts w:ascii="Cambria" w:hAnsi="Cambria"/>
                <w:sz w:val="20"/>
                <w:szCs w:val="20"/>
              </w:rPr>
              <w:t>7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 и предприятията, с които той образува "едно и също предприятие", 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8565E6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D30D3">
              <w:rPr>
                <w:rFonts w:ascii="Cambria" w:hAnsi="Cambria"/>
                <w:sz w:val="20"/>
                <w:szCs w:val="20"/>
              </w:rPr>
              <w:t>„Х“, „Х-1“ и „Х-2“</w:t>
            </w:r>
            <w:r w:rsidRPr="008565E6">
              <w:rPr>
                <w:rFonts w:ascii="Cambria" w:hAnsi="Cambria"/>
                <w:sz w:val="20"/>
                <w:szCs w:val="20"/>
              </w:rPr>
              <w:t>)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5EA7D3C5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677402F5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039DB97A" w14:textId="77777777" w:rsidTr="00C22B9C">
        <w:trPr>
          <w:trHeight w:val="659"/>
        </w:trPr>
        <w:tc>
          <w:tcPr>
            <w:tcW w:w="693" w:type="dxa"/>
          </w:tcPr>
          <w:p w14:paraId="3799558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18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1074324F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14:paraId="54BAAEA1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18CA3D9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21A9A14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4B469FAF" w14:textId="77777777" w:rsidTr="00C22B9C">
        <w:trPr>
          <w:trHeight w:val="493"/>
        </w:trPr>
        <w:tc>
          <w:tcPr>
            <w:tcW w:w="693" w:type="dxa"/>
          </w:tcPr>
          <w:p w14:paraId="54E1412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608C7796" w14:textId="3AAF7E2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други източници на финансиране</w:t>
            </w:r>
            <w:r w:rsidR="00033428">
              <w:rPr>
                <w:rFonts w:ascii="Cambria" w:hAnsi="Cambria"/>
                <w:b/>
                <w:sz w:val="20"/>
                <w:szCs w:val="20"/>
              </w:rPr>
              <w:t>, в. т.ч. и на ниво група по смисъла на Приложение І от Регламент (ЕС) № 651/2014 (</w:t>
            </w:r>
            <w:r w:rsidR="00033428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OB, L 187 </w:t>
            </w:r>
            <w:r w:rsidR="00033428">
              <w:rPr>
                <w:rFonts w:ascii="Cambria" w:hAnsi="Cambria"/>
                <w:b/>
                <w:sz w:val="20"/>
                <w:szCs w:val="20"/>
              </w:rPr>
              <w:t>от 26.06.2014 г.)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07D4A53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03D2DBCB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4BD16374" w14:textId="77777777" w:rsidTr="00C22B9C">
        <w:trPr>
          <w:trHeight w:val="351"/>
        </w:trPr>
        <w:tc>
          <w:tcPr>
            <w:tcW w:w="693" w:type="dxa"/>
            <w:vMerge w:val="restart"/>
            <w:noWrap/>
          </w:tcPr>
          <w:p w14:paraId="6F68EB77" w14:textId="77777777" w:rsidR="00AF260E" w:rsidRPr="008565E6" w:rsidRDefault="00AF260E" w:rsidP="00C22B9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5045" w:type="dxa"/>
            <w:gridSpan w:val="64"/>
            <w:vAlign w:val="center"/>
          </w:tcPr>
          <w:p w14:paraId="271E2DD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Ако в т. </w:t>
            </w:r>
            <w:r>
              <w:rPr>
                <w:rFonts w:ascii="Cambria" w:hAnsi="Cambria"/>
                <w:sz w:val="20"/>
                <w:szCs w:val="20"/>
                <w:lang w:val="ru-RU"/>
              </w:rPr>
              <w:t>19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AF260E" w:rsidRPr="008565E6" w14:paraId="334F8C67" w14:textId="77777777" w:rsidTr="00C22B9C">
        <w:trPr>
          <w:trHeight w:val="540"/>
        </w:trPr>
        <w:tc>
          <w:tcPr>
            <w:tcW w:w="693" w:type="dxa"/>
            <w:vMerge/>
            <w:noWrap/>
          </w:tcPr>
          <w:p w14:paraId="3AE12485" w14:textId="77777777" w:rsidR="00AF260E" w:rsidRPr="008565E6" w:rsidRDefault="00AF260E" w:rsidP="00C22B9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gridSpan w:val="16"/>
            <w:vAlign w:val="center"/>
          </w:tcPr>
          <w:p w14:paraId="6A42D1D0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14:paraId="20780E0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9907" w:type="dxa"/>
            <w:gridSpan w:val="48"/>
            <w:vAlign w:val="center"/>
          </w:tcPr>
          <w:p w14:paraId="38BFDB5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AF260E" w:rsidRPr="008565E6" w14:paraId="38E95D4D" w14:textId="77777777" w:rsidTr="00C22B9C">
        <w:trPr>
          <w:cantSplit/>
          <w:trHeight w:val="642"/>
        </w:trPr>
        <w:tc>
          <w:tcPr>
            <w:tcW w:w="693" w:type="dxa"/>
            <w:vMerge/>
            <w:noWrap/>
            <w:textDirection w:val="btLr"/>
            <w:vAlign w:val="center"/>
          </w:tcPr>
          <w:p w14:paraId="0DCA0A70" w14:textId="77777777" w:rsidR="00AF260E" w:rsidRPr="008565E6" w:rsidRDefault="00AF260E" w:rsidP="00C22B9C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gridSpan w:val="16"/>
            <w:vAlign w:val="center"/>
          </w:tcPr>
          <w:p w14:paraId="1AFF14F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07" w:type="dxa"/>
            <w:gridSpan w:val="48"/>
            <w:vAlign w:val="center"/>
          </w:tcPr>
          <w:p w14:paraId="46D372D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1818C75A" w14:textId="77777777" w:rsidTr="00C22B9C">
        <w:trPr>
          <w:cantSplit/>
          <w:trHeight w:val="707"/>
        </w:trPr>
        <w:tc>
          <w:tcPr>
            <w:tcW w:w="693" w:type="dxa"/>
            <w:vMerge/>
            <w:noWrap/>
            <w:textDirection w:val="btLr"/>
          </w:tcPr>
          <w:p w14:paraId="6BAD197A" w14:textId="77777777" w:rsidR="00AF260E" w:rsidRPr="008565E6" w:rsidRDefault="00AF260E" w:rsidP="00C22B9C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gridSpan w:val="16"/>
            <w:vAlign w:val="center"/>
          </w:tcPr>
          <w:p w14:paraId="6AB75A9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07" w:type="dxa"/>
            <w:gridSpan w:val="48"/>
            <w:vAlign w:val="center"/>
          </w:tcPr>
          <w:p w14:paraId="171B946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614BC0B5" w14:textId="77777777" w:rsidTr="00C22B9C">
        <w:trPr>
          <w:trHeight w:val="509"/>
        </w:trPr>
        <w:tc>
          <w:tcPr>
            <w:tcW w:w="693" w:type="dxa"/>
            <w:noWrap/>
          </w:tcPr>
          <w:p w14:paraId="09A4875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045" w:type="dxa"/>
            <w:gridSpan w:val="64"/>
            <w:vAlign w:val="center"/>
          </w:tcPr>
          <w:p w14:paraId="07E7C3B6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AF260E" w:rsidRPr="008565E6" w14:paraId="49B4A395" w14:textId="77777777" w:rsidTr="00C22B9C">
        <w:trPr>
          <w:trHeight w:val="503"/>
        </w:trPr>
        <w:tc>
          <w:tcPr>
            <w:tcW w:w="693" w:type="dxa"/>
            <w:noWrap/>
          </w:tcPr>
          <w:p w14:paraId="322CC44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045" w:type="dxa"/>
            <w:gridSpan w:val="64"/>
            <w:vAlign w:val="center"/>
          </w:tcPr>
          <w:p w14:paraId="7A73DB65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Известно ми е, че за попълване на Декларация с невярно съдържание но</w:t>
            </w:r>
            <w:r>
              <w:rPr>
                <w:rFonts w:ascii="Cambria" w:hAnsi="Cambria"/>
                <w:sz w:val="20"/>
                <w:szCs w:val="20"/>
              </w:rPr>
              <w:t xml:space="preserve">ся наказателна отговорност по 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чл. 313 от Наказателния кодекс. </w:t>
            </w:r>
          </w:p>
        </w:tc>
      </w:tr>
    </w:tbl>
    <w:p w14:paraId="31F46891" w14:textId="77777777" w:rsidR="00AF260E" w:rsidRPr="008565E6" w:rsidRDefault="00AF260E" w:rsidP="00AF260E">
      <w:pPr>
        <w:spacing w:after="0" w:line="240" w:lineRule="auto"/>
        <w:rPr>
          <w:rFonts w:ascii="Cambria" w:hAnsi="Cambria"/>
        </w:rPr>
      </w:pPr>
    </w:p>
    <w:p w14:paraId="085C4990" w14:textId="77777777" w:rsidR="00AF260E" w:rsidRPr="008565E6" w:rsidRDefault="00AF260E" w:rsidP="00AF260E">
      <w:pPr>
        <w:spacing w:after="0" w:line="240" w:lineRule="auto"/>
        <w:rPr>
          <w:rFonts w:ascii="Cambria" w:hAnsi="Cambria"/>
        </w:rPr>
      </w:pPr>
    </w:p>
    <w:p w14:paraId="577EC658" w14:textId="77777777" w:rsidR="00AF260E" w:rsidRPr="008565E6" w:rsidRDefault="00AF260E" w:rsidP="00AF260E">
      <w:pPr>
        <w:spacing w:after="0" w:line="240" w:lineRule="auto"/>
        <w:rPr>
          <w:rFonts w:ascii="Cambria" w:hAnsi="Cambria"/>
          <w:b/>
        </w:rPr>
      </w:pPr>
      <w:r w:rsidRPr="008565E6">
        <w:rPr>
          <w:rFonts w:ascii="Cambria" w:hAnsi="Cambria"/>
          <w:b/>
        </w:rPr>
        <w:t>ДATA: ………………20__ г.                                                                   ДЕКЛАРАТОР: ……………………………………</w:t>
      </w:r>
    </w:p>
    <w:p w14:paraId="358BFE2D" w14:textId="77777777" w:rsidR="00AF260E" w:rsidRPr="008565E6" w:rsidRDefault="00AF260E" w:rsidP="00AF260E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8565E6">
        <w:rPr>
          <w:rFonts w:ascii="Cambria" w:hAnsi="Cambria"/>
          <w:i/>
          <w:sz w:val="16"/>
          <w:szCs w:val="16"/>
        </w:rPr>
        <w:t>/подпис/</w:t>
      </w:r>
    </w:p>
    <w:p w14:paraId="56A2E6E1" w14:textId="77777777" w:rsidR="00AF260E" w:rsidRPr="008565E6" w:rsidRDefault="00AF260E" w:rsidP="00AF260E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2801A1C" w14:textId="77777777" w:rsidR="00AF260E" w:rsidRPr="008565E6" w:rsidRDefault="00AF260E" w:rsidP="00AF260E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7766BE1" w14:textId="77777777" w:rsidR="00AF260E" w:rsidRPr="008565E6" w:rsidRDefault="00AF260E" w:rsidP="00AF260E">
      <w:pPr>
        <w:spacing w:after="0" w:line="240" w:lineRule="auto"/>
        <w:rPr>
          <w:b/>
        </w:rPr>
      </w:pPr>
      <w:r w:rsidRPr="008565E6">
        <w:rPr>
          <w:b/>
        </w:rPr>
        <w:br w:type="page"/>
      </w:r>
    </w:p>
    <w:p w14:paraId="25156A0F" w14:textId="77777777" w:rsidR="00AF260E" w:rsidRPr="00EC6C52" w:rsidRDefault="00AF260E" w:rsidP="00AF260E">
      <w:pPr>
        <w:pStyle w:val="1"/>
        <w:jc w:val="center"/>
        <w:rPr>
          <w:b/>
          <w:sz w:val="28"/>
          <w:szCs w:val="28"/>
          <w:u w:val="single"/>
        </w:rPr>
      </w:pPr>
      <w:r w:rsidRPr="00EC6C52">
        <w:rPr>
          <w:b/>
          <w:sz w:val="28"/>
          <w:szCs w:val="28"/>
          <w:u w:val="single"/>
        </w:rPr>
        <w:lastRenderedPageBreak/>
        <w:t>У К А З А Н И Я</w:t>
      </w:r>
    </w:p>
    <w:p w14:paraId="41929AB0" w14:textId="77777777" w:rsidR="00AF260E" w:rsidRPr="00EC6C52" w:rsidRDefault="00AF260E" w:rsidP="00AF260E">
      <w:pPr>
        <w:pStyle w:val="1"/>
        <w:jc w:val="center"/>
        <w:rPr>
          <w:b/>
          <w:sz w:val="28"/>
          <w:szCs w:val="28"/>
          <w:u w:val="single"/>
        </w:rPr>
      </w:pPr>
      <w:r w:rsidRPr="00EC6C52">
        <w:rPr>
          <w:b/>
          <w:sz w:val="28"/>
          <w:szCs w:val="28"/>
          <w:u w:val="single"/>
        </w:rPr>
        <w:t>за попълване на Декларацията за минимални и държавни помощи</w:t>
      </w:r>
    </w:p>
    <w:p w14:paraId="30453897" w14:textId="77777777" w:rsidR="00AF260E" w:rsidRPr="008565E6" w:rsidRDefault="00AF260E" w:rsidP="00AF260E">
      <w:pPr>
        <w:pStyle w:val="1"/>
      </w:pPr>
    </w:p>
    <w:p w14:paraId="6A98CCD9" w14:textId="77777777" w:rsidR="00AF260E" w:rsidRPr="008565E6" w:rsidRDefault="00AF260E" w:rsidP="00AF260E">
      <w:pPr>
        <w:pStyle w:val="1"/>
        <w:jc w:val="both"/>
      </w:pPr>
      <w:r w:rsidRPr="008565E6">
        <w:t>1.</w:t>
      </w:r>
      <w:r w:rsidRPr="008565E6">
        <w:tab/>
      </w:r>
      <w:r w:rsidRPr="008565E6">
        <w:rPr>
          <w:b/>
        </w:rPr>
        <w:t xml:space="preserve">В </w:t>
      </w:r>
      <w:r w:rsidRPr="008565E6">
        <w:rPr>
          <w:b/>
          <w:u w:val="single"/>
        </w:rPr>
        <w:t>т. 1</w:t>
      </w:r>
      <w:r w:rsidRPr="008565E6">
        <w:rPr>
          <w:b/>
        </w:rPr>
        <w:t xml:space="preserve"> </w:t>
      </w:r>
      <w:r w:rsidRPr="008565E6">
        <w:t>от Декларацията се попълват данните на декларатора и на предприятието, което той представлява в качество</w:t>
      </w:r>
      <w:r>
        <w:t>то си на управител/председател/ друго</w:t>
      </w:r>
      <w:r w:rsidRPr="008565E6">
        <w:t>.</w:t>
      </w:r>
      <w:r>
        <w:t xml:space="preserve"> Декларацията се попълва от поне едно от лицата, вписани като представляващи предприятието</w:t>
      </w:r>
      <w:r w:rsidRPr="00DA24E9">
        <w:t xml:space="preserve"> в търговския регистър или определени като такива в учредителен акт, когато тези обстоятелства не подлежат на вписване.</w:t>
      </w:r>
    </w:p>
    <w:p w14:paraId="02F7926D" w14:textId="77777777" w:rsidR="00AF260E" w:rsidRPr="008565E6" w:rsidRDefault="00AF260E" w:rsidP="00AF260E">
      <w:pPr>
        <w:pStyle w:val="1"/>
        <w:jc w:val="both"/>
      </w:pPr>
    </w:p>
    <w:p w14:paraId="6EB92128" w14:textId="77777777" w:rsidR="00AF260E" w:rsidRPr="008565E6" w:rsidRDefault="00AF260E" w:rsidP="00AF260E">
      <w:pPr>
        <w:pStyle w:val="1"/>
        <w:jc w:val="both"/>
      </w:pPr>
      <w:r w:rsidRPr="008565E6">
        <w:t>2.</w:t>
      </w:r>
      <w:r w:rsidRPr="008565E6">
        <w:tab/>
        <w:t xml:space="preserve">Информацията </w:t>
      </w:r>
      <w:r w:rsidRPr="008565E6">
        <w:rPr>
          <w:b/>
        </w:rPr>
        <w:t xml:space="preserve">по </w:t>
      </w:r>
      <w:r w:rsidRPr="008565E6">
        <w:rPr>
          <w:b/>
          <w:u w:val="single"/>
        </w:rPr>
        <w:t>т. 4а</w:t>
      </w:r>
      <w:r w:rsidRPr="008565E6"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В случай, че не разполагате с данните относно относителния дял на нетните приходи от продажби в % през година „Х“ (текущата година), полето по т. 4а от Декларацията за година „Х“ остава празно.</w:t>
      </w:r>
    </w:p>
    <w:p w14:paraId="4F39F943" w14:textId="77777777" w:rsidR="00AF260E" w:rsidRPr="008565E6" w:rsidRDefault="00AF260E" w:rsidP="00AF260E">
      <w:pPr>
        <w:pStyle w:val="1"/>
        <w:jc w:val="both"/>
      </w:pPr>
    </w:p>
    <w:p w14:paraId="7E1C6829" w14:textId="77777777" w:rsidR="00AF260E" w:rsidRPr="008565E6" w:rsidRDefault="00AF260E" w:rsidP="00AF260E">
      <w:pPr>
        <w:pStyle w:val="1"/>
        <w:jc w:val="both"/>
      </w:pPr>
      <w:r w:rsidRPr="008565E6">
        <w:t>3.</w:t>
      </w:r>
      <w:r w:rsidRPr="008565E6">
        <w:tab/>
      </w:r>
      <w:r w:rsidRPr="008565E6">
        <w:rPr>
          <w:b/>
        </w:rPr>
        <w:t xml:space="preserve">В </w:t>
      </w:r>
      <w:r w:rsidRPr="008565E6">
        <w:rPr>
          <w:b/>
          <w:u w:val="single"/>
        </w:rPr>
        <w:t>т. 5</w:t>
      </w:r>
      <w:r w:rsidRPr="008565E6"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продажби.</w:t>
      </w:r>
    </w:p>
    <w:p w14:paraId="22D4F185" w14:textId="77777777" w:rsidR="00AF260E" w:rsidRPr="008565E6" w:rsidRDefault="00AF260E" w:rsidP="00AF260E">
      <w:pPr>
        <w:pStyle w:val="1"/>
        <w:jc w:val="both"/>
      </w:pPr>
    </w:p>
    <w:p w14:paraId="5E42421F" w14:textId="77777777" w:rsidR="00AF260E" w:rsidRPr="008565E6" w:rsidRDefault="00AF260E" w:rsidP="00AF260E">
      <w:pPr>
        <w:pStyle w:val="1"/>
        <w:jc w:val="both"/>
      </w:pPr>
      <w:r w:rsidRPr="008565E6">
        <w:t>4.</w:t>
      </w:r>
      <w:r w:rsidRPr="008565E6">
        <w:tab/>
      </w:r>
      <w:r w:rsidRPr="008565E6">
        <w:rPr>
          <w:b/>
        </w:rPr>
        <w:t xml:space="preserve">В </w:t>
      </w:r>
      <w:r w:rsidRPr="008565E6">
        <w:rPr>
          <w:b/>
          <w:u w:val="single"/>
        </w:rPr>
        <w:t>т. 6</w:t>
      </w:r>
      <w:r w:rsidRPr="008565E6">
        <w:rPr>
          <w:b/>
        </w:rPr>
        <w:t xml:space="preserve"> </w:t>
      </w:r>
      <w:r w:rsidRPr="008565E6">
        <w:t>от Декларацията се посочва конкретната дейност, за която се получава минималната помощ по конкретната процедура, като тази дейност може да е различна от основната дейност на предприятието по КИД-2008.</w:t>
      </w:r>
    </w:p>
    <w:p w14:paraId="2EEF920E" w14:textId="77777777" w:rsidR="00AF260E" w:rsidRPr="008565E6" w:rsidRDefault="00AF260E" w:rsidP="00AF260E">
      <w:pPr>
        <w:pStyle w:val="1"/>
        <w:jc w:val="both"/>
      </w:pPr>
    </w:p>
    <w:p w14:paraId="37C2E10D" w14:textId="77777777" w:rsidR="00AF260E" w:rsidRPr="008565E6" w:rsidRDefault="00AF260E" w:rsidP="00AF260E">
      <w:pPr>
        <w:pStyle w:val="1"/>
        <w:jc w:val="both"/>
      </w:pPr>
      <w:r w:rsidRPr="008565E6">
        <w:t>5.</w:t>
      </w:r>
      <w:r w:rsidRPr="008565E6">
        <w:tab/>
        <w:t xml:space="preserve">Определянето на вида на предприятието в </w:t>
      </w:r>
      <w:r w:rsidRPr="008565E6">
        <w:rPr>
          <w:b/>
          <w:u w:val="single"/>
        </w:rPr>
        <w:t>т. 7</w:t>
      </w:r>
      <w:r w:rsidRPr="008565E6">
        <w:rPr>
          <w:b/>
        </w:rPr>
        <w:t xml:space="preserve"> </w:t>
      </w:r>
      <w:r w:rsidRPr="008565E6"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 :</w:t>
      </w:r>
    </w:p>
    <w:p w14:paraId="4A4091E1" w14:textId="77777777" w:rsidR="00AF260E" w:rsidRPr="008565E6" w:rsidRDefault="00AF260E" w:rsidP="00AF260E">
      <w:pPr>
        <w:pStyle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8"/>
        <w:gridCol w:w="2995"/>
        <w:gridCol w:w="4287"/>
        <w:gridCol w:w="6068"/>
      </w:tblGrid>
      <w:tr w:rsidR="00AF260E" w:rsidRPr="008565E6" w14:paraId="71B4C873" w14:textId="77777777" w:rsidTr="00C22B9C">
        <w:tc>
          <w:tcPr>
            <w:tcW w:w="1728" w:type="dxa"/>
            <w:shd w:val="clear" w:color="auto" w:fill="auto"/>
          </w:tcPr>
          <w:p w14:paraId="2A293CA1" w14:textId="77777777" w:rsidR="00AF260E" w:rsidRPr="008565E6" w:rsidRDefault="00AF260E" w:rsidP="00C22B9C">
            <w:pPr>
              <w:pStyle w:val="1"/>
              <w:jc w:val="center"/>
            </w:pPr>
            <w:r w:rsidRPr="008565E6">
              <w:t>Вид предприятие</w:t>
            </w:r>
          </w:p>
        </w:tc>
        <w:tc>
          <w:tcPr>
            <w:tcW w:w="3058" w:type="dxa"/>
            <w:shd w:val="clear" w:color="auto" w:fill="auto"/>
          </w:tcPr>
          <w:p w14:paraId="0B07C8CE" w14:textId="77777777" w:rsidR="00AF260E" w:rsidRPr="008565E6" w:rsidRDefault="00AF260E" w:rsidP="00C22B9C">
            <w:pPr>
              <w:pStyle w:val="1"/>
              <w:jc w:val="center"/>
            </w:pPr>
            <w:r w:rsidRPr="008565E6">
              <w:t>Численост на персонала</w:t>
            </w:r>
          </w:p>
        </w:tc>
        <w:tc>
          <w:tcPr>
            <w:tcW w:w="4394" w:type="dxa"/>
            <w:shd w:val="clear" w:color="auto" w:fill="auto"/>
          </w:tcPr>
          <w:p w14:paraId="44AF31EB" w14:textId="77777777" w:rsidR="00AF260E" w:rsidRPr="008565E6" w:rsidRDefault="00AF260E" w:rsidP="00C22B9C">
            <w:pPr>
              <w:pStyle w:val="1"/>
              <w:jc w:val="center"/>
            </w:pPr>
            <w:r w:rsidRPr="008565E6">
              <w:t>Годишен оборот</w:t>
            </w:r>
          </w:p>
        </w:tc>
        <w:tc>
          <w:tcPr>
            <w:tcW w:w="6237" w:type="dxa"/>
            <w:shd w:val="clear" w:color="auto" w:fill="auto"/>
          </w:tcPr>
          <w:p w14:paraId="101AEF39" w14:textId="77777777" w:rsidR="00AF260E" w:rsidRPr="008565E6" w:rsidRDefault="00AF260E" w:rsidP="00C22B9C">
            <w:pPr>
              <w:pStyle w:val="1"/>
              <w:jc w:val="center"/>
            </w:pPr>
            <w:r w:rsidRPr="008565E6">
              <w:t xml:space="preserve">Общ годишен </w:t>
            </w:r>
          </w:p>
          <w:p w14:paraId="745811EE" w14:textId="77777777" w:rsidR="00AF260E" w:rsidRPr="008565E6" w:rsidRDefault="00AF260E" w:rsidP="00C22B9C">
            <w:pPr>
              <w:pStyle w:val="1"/>
              <w:jc w:val="center"/>
            </w:pPr>
            <w:r w:rsidRPr="008565E6">
              <w:t>счетоводен баланс</w:t>
            </w:r>
          </w:p>
        </w:tc>
      </w:tr>
      <w:tr w:rsidR="00AF260E" w:rsidRPr="008565E6" w14:paraId="49E9B7A8" w14:textId="77777777" w:rsidTr="00C22B9C">
        <w:tc>
          <w:tcPr>
            <w:tcW w:w="1728" w:type="dxa"/>
            <w:shd w:val="clear" w:color="auto" w:fill="auto"/>
          </w:tcPr>
          <w:p w14:paraId="3F7AE0AF" w14:textId="77777777" w:rsidR="00AF260E" w:rsidRPr="008565E6" w:rsidRDefault="00AF260E" w:rsidP="00C22B9C">
            <w:pPr>
              <w:pStyle w:val="1"/>
            </w:pPr>
            <w:proofErr w:type="spellStart"/>
            <w:r w:rsidRPr="008565E6">
              <w:t>Микро</w:t>
            </w:r>
            <w:proofErr w:type="spellEnd"/>
          </w:p>
        </w:tc>
        <w:tc>
          <w:tcPr>
            <w:tcW w:w="3058" w:type="dxa"/>
            <w:shd w:val="clear" w:color="auto" w:fill="auto"/>
          </w:tcPr>
          <w:p w14:paraId="680A6B9E" w14:textId="77777777" w:rsidR="00AF260E" w:rsidRPr="008565E6" w:rsidRDefault="00AF260E" w:rsidP="00C22B9C">
            <w:pPr>
              <w:pStyle w:val="1"/>
            </w:pPr>
            <w:r w:rsidRPr="008565E6">
              <w:t>По-малко от 10 души</w:t>
            </w:r>
          </w:p>
        </w:tc>
        <w:tc>
          <w:tcPr>
            <w:tcW w:w="4394" w:type="dxa"/>
            <w:shd w:val="clear" w:color="auto" w:fill="auto"/>
          </w:tcPr>
          <w:p w14:paraId="72CF88A0" w14:textId="77777777" w:rsidR="00AF260E" w:rsidRPr="008565E6" w:rsidRDefault="00AF260E" w:rsidP="00C22B9C">
            <w:pPr>
              <w:pStyle w:val="1"/>
            </w:pPr>
            <w:r w:rsidRPr="008565E6">
              <w:t>Не надвишава 3 911 660 лв.</w:t>
            </w:r>
            <w:r>
              <w:t xml:space="preserve"> </w:t>
            </w:r>
            <w:r w:rsidRPr="008565E6">
              <w:t xml:space="preserve">(2 млн. евро) </w:t>
            </w:r>
          </w:p>
        </w:tc>
        <w:tc>
          <w:tcPr>
            <w:tcW w:w="6237" w:type="dxa"/>
            <w:shd w:val="clear" w:color="auto" w:fill="auto"/>
          </w:tcPr>
          <w:p w14:paraId="1EB96879" w14:textId="77777777" w:rsidR="00AF260E" w:rsidRPr="008565E6" w:rsidRDefault="00AF260E" w:rsidP="00C22B9C">
            <w:pPr>
              <w:pStyle w:val="1"/>
            </w:pPr>
            <w:r w:rsidRPr="008565E6">
              <w:t>Не надвишава 3 911 660 лв.</w:t>
            </w:r>
            <w:r>
              <w:t xml:space="preserve"> </w:t>
            </w:r>
            <w:r w:rsidRPr="008565E6">
              <w:t>(2 млн. евро)</w:t>
            </w:r>
          </w:p>
        </w:tc>
      </w:tr>
      <w:tr w:rsidR="00AF260E" w:rsidRPr="008565E6" w14:paraId="0681B206" w14:textId="77777777" w:rsidTr="00C22B9C">
        <w:tc>
          <w:tcPr>
            <w:tcW w:w="1728" w:type="dxa"/>
            <w:shd w:val="clear" w:color="auto" w:fill="auto"/>
          </w:tcPr>
          <w:p w14:paraId="26378FBC" w14:textId="77777777" w:rsidR="00AF260E" w:rsidRPr="008565E6" w:rsidRDefault="00AF260E" w:rsidP="00C22B9C">
            <w:pPr>
              <w:pStyle w:val="1"/>
            </w:pPr>
            <w:r w:rsidRPr="008565E6">
              <w:t>Малко</w:t>
            </w:r>
          </w:p>
        </w:tc>
        <w:tc>
          <w:tcPr>
            <w:tcW w:w="3058" w:type="dxa"/>
            <w:shd w:val="clear" w:color="auto" w:fill="auto"/>
          </w:tcPr>
          <w:p w14:paraId="3C91E1C2" w14:textId="77777777" w:rsidR="00AF260E" w:rsidRPr="008565E6" w:rsidRDefault="00AF260E" w:rsidP="00C22B9C">
            <w:pPr>
              <w:pStyle w:val="1"/>
            </w:pPr>
            <w:r w:rsidRPr="008565E6">
              <w:t>По-малко от 50 души</w:t>
            </w:r>
          </w:p>
        </w:tc>
        <w:tc>
          <w:tcPr>
            <w:tcW w:w="4394" w:type="dxa"/>
            <w:shd w:val="clear" w:color="auto" w:fill="auto"/>
          </w:tcPr>
          <w:p w14:paraId="438EADBD" w14:textId="77777777" w:rsidR="00AF260E" w:rsidRPr="008565E6" w:rsidRDefault="00AF260E" w:rsidP="00C22B9C">
            <w:pPr>
              <w:pStyle w:val="1"/>
            </w:pPr>
            <w:r w:rsidRPr="008565E6">
              <w:t>Не надвишава 19 558 300 лв.</w:t>
            </w:r>
            <w:r>
              <w:t xml:space="preserve"> </w:t>
            </w:r>
            <w:r w:rsidRPr="008565E6">
              <w:t xml:space="preserve">(10 млн. </w:t>
            </w:r>
            <w:r>
              <w:t>е</w:t>
            </w:r>
            <w:r w:rsidRPr="008565E6">
              <w:t>вро)</w:t>
            </w:r>
          </w:p>
        </w:tc>
        <w:tc>
          <w:tcPr>
            <w:tcW w:w="6237" w:type="dxa"/>
            <w:shd w:val="clear" w:color="auto" w:fill="auto"/>
          </w:tcPr>
          <w:p w14:paraId="53ABF277" w14:textId="77777777" w:rsidR="00AF260E" w:rsidRPr="008565E6" w:rsidRDefault="00AF260E" w:rsidP="00C22B9C">
            <w:pPr>
              <w:pStyle w:val="1"/>
            </w:pPr>
            <w:r w:rsidRPr="008565E6">
              <w:t>Не надвишава 19 558 300 лв.</w:t>
            </w:r>
            <w:r>
              <w:t xml:space="preserve"> </w:t>
            </w:r>
            <w:r w:rsidRPr="008565E6">
              <w:t>(10 млн. евро)</w:t>
            </w:r>
          </w:p>
        </w:tc>
      </w:tr>
      <w:tr w:rsidR="00AF260E" w:rsidRPr="008565E6" w14:paraId="5900EA84" w14:textId="77777777" w:rsidTr="00C22B9C">
        <w:tc>
          <w:tcPr>
            <w:tcW w:w="1728" w:type="dxa"/>
            <w:shd w:val="clear" w:color="auto" w:fill="auto"/>
          </w:tcPr>
          <w:p w14:paraId="38974E25" w14:textId="77777777" w:rsidR="00AF260E" w:rsidRPr="008565E6" w:rsidRDefault="00AF260E" w:rsidP="00C22B9C">
            <w:pPr>
              <w:pStyle w:val="1"/>
            </w:pPr>
            <w:r w:rsidRPr="008565E6">
              <w:t>Средно</w:t>
            </w:r>
            <w:r w:rsidRPr="008565E6">
              <w:tab/>
            </w:r>
          </w:p>
        </w:tc>
        <w:tc>
          <w:tcPr>
            <w:tcW w:w="3058" w:type="dxa"/>
            <w:shd w:val="clear" w:color="auto" w:fill="auto"/>
          </w:tcPr>
          <w:p w14:paraId="1F9DC39A" w14:textId="77777777" w:rsidR="00AF260E" w:rsidRPr="008565E6" w:rsidRDefault="00AF260E" w:rsidP="00C22B9C">
            <w:pPr>
              <w:pStyle w:val="1"/>
            </w:pPr>
            <w:r w:rsidRPr="008565E6">
              <w:t>По-малко от 250 души</w:t>
            </w:r>
          </w:p>
        </w:tc>
        <w:tc>
          <w:tcPr>
            <w:tcW w:w="4394" w:type="dxa"/>
            <w:shd w:val="clear" w:color="auto" w:fill="auto"/>
          </w:tcPr>
          <w:p w14:paraId="02659C7A" w14:textId="77777777" w:rsidR="00AF260E" w:rsidRPr="008565E6" w:rsidRDefault="00AF260E" w:rsidP="00C22B9C">
            <w:pPr>
              <w:pStyle w:val="1"/>
            </w:pPr>
            <w:r w:rsidRPr="008565E6">
              <w:t>Не надвишава 97 791 500 лв.</w:t>
            </w:r>
            <w:r>
              <w:t xml:space="preserve"> </w:t>
            </w:r>
            <w:r w:rsidRPr="008565E6">
              <w:t>(50 млн. евро)</w:t>
            </w:r>
          </w:p>
        </w:tc>
        <w:tc>
          <w:tcPr>
            <w:tcW w:w="6237" w:type="dxa"/>
            <w:shd w:val="clear" w:color="auto" w:fill="auto"/>
          </w:tcPr>
          <w:p w14:paraId="0F30AA46" w14:textId="77777777" w:rsidR="00AF260E" w:rsidRPr="008565E6" w:rsidRDefault="00AF260E" w:rsidP="00C22B9C">
            <w:pPr>
              <w:pStyle w:val="1"/>
            </w:pPr>
            <w:r w:rsidRPr="008565E6">
              <w:t>Не надвишава 84 100 690 лв. (43 млн. евро)</w:t>
            </w:r>
          </w:p>
        </w:tc>
      </w:tr>
      <w:tr w:rsidR="00AF260E" w:rsidRPr="008565E6" w14:paraId="3D77166B" w14:textId="77777777" w:rsidTr="00C22B9C">
        <w:tc>
          <w:tcPr>
            <w:tcW w:w="1728" w:type="dxa"/>
            <w:shd w:val="clear" w:color="auto" w:fill="auto"/>
          </w:tcPr>
          <w:p w14:paraId="1331A572" w14:textId="77777777" w:rsidR="00AF260E" w:rsidRPr="008565E6" w:rsidRDefault="00AF260E" w:rsidP="00C22B9C">
            <w:pPr>
              <w:pStyle w:val="1"/>
            </w:pPr>
            <w:r w:rsidRPr="008565E6">
              <w:t>Голямо</w:t>
            </w:r>
          </w:p>
        </w:tc>
        <w:tc>
          <w:tcPr>
            <w:tcW w:w="3058" w:type="dxa"/>
            <w:shd w:val="clear" w:color="auto" w:fill="auto"/>
          </w:tcPr>
          <w:p w14:paraId="72A4B192" w14:textId="77777777" w:rsidR="00AF260E" w:rsidRPr="008565E6" w:rsidRDefault="00AF260E" w:rsidP="00C22B9C">
            <w:pPr>
              <w:pStyle w:val="1"/>
            </w:pPr>
            <w:r w:rsidRPr="008565E6">
              <w:t>Повече от 250 души</w:t>
            </w:r>
          </w:p>
        </w:tc>
        <w:tc>
          <w:tcPr>
            <w:tcW w:w="4394" w:type="dxa"/>
            <w:shd w:val="clear" w:color="auto" w:fill="auto"/>
          </w:tcPr>
          <w:p w14:paraId="333D1FDB" w14:textId="77777777" w:rsidR="00AF260E" w:rsidRPr="008565E6" w:rsidRDefault="00AF260E" w:rsidP="00C22B9C">
            <w:pPr>
              <w:pStyle w:val="1"/>
            </w:pPr>
            <w:r w:rsidRPr="008565E6">
              <w:t>Надвишава 97 791 500 лв.</w:t>
            </w:r>
            <w:r>
              <w:t xml:space="preserve"> </w:t>
            </w:r>
            <w:r w:rsidRPr="008565E6">
              <w:t>(50 млн. евро)</w:t>
            </w:r>
          </w:p>
        </w:tc>
        <w:tc>
          <w:tcPr>
            <w:tcW w:w="6237" w:type="dxa"/>
            <w:shd w:val="clear" w:color="auto" w:fill="auto"/>
          </w:tcPr>
          <w:p w14:paraId="4AFBEB1A" w14:textId="77777777" w:rsidR="00AF260E" w:rsidRPr="008565E6" w:rsidRDefault="00AF260E" w:rsidP="00C22B9C">
            <w:pPr>
              <w:pStyle w:val="1"/>
            </w:pPr>
            <w:r w:rsidRPr="008565E6">
              <w:t>Надвишава 84 100 690 лв. (43 млн. евро)</w:t>
            </w:r>
          </w:p>
        </w:tc>
      </w:tr>
    </w:tbl>
    <w:p w14:paraId="1CA3D5C6" w14:textId="77777777" w:rsidR="00AF260E" w:rsidRPr="008565E6" w:rsidRDefault="00AF260E" w:rsidP="00AF260E">
      <w:pPr>
        <w:pStyle w:val="1"/>
      </w:pPr>
    </w:p>
    <w:p w14:paraId="544CCAAB" w14:textId="77777777" w:rsidR="00AF260E" w:rsidRPr="008565E6" w:rsidRDefault="00AF260E" w:rsidP="00AF260E">
      <w:pPr>
        <w:pStyle w:val="1"/>
        <w:ind w:firstLine="708"/>
        <w:jc w:val="both"/>
      </w:pPr>
      <w:r w:rsidRPr="008565E6"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14:paraId="2107F5BD" w14:textId="77777777" w:rsidR="00AF260E" w:rsidRPr="008565E6" w:rsidRDefault="00AF260E" w:rsidP="00AF260E">
      <w:pPr>
        <w:pStyle w:val="1"/>
        <w:ind w:firstLine="708"/>
        <w:jc w:val="both"/>
      </w:pPr>
    </w:p>
    <w:p w14:paraId="496B118D" w14:textId="77777777" w:rsidR="00AF260E" w:rsidRPr="008565E6" w:rsidRDefault="00AF260E" w:rsidP="00AF260E">
      <w:pPr>
        <w:pStyle w:val="1"/>
        <w:jc w:val="both"/>
      </w:pPr>
      <w:r w:rsidRPr="008565E6">
        <w:t>6.</w:t>
      </w:r>
      <w:r w:rsidRPr="008565E6">
        <w:tab/>
        <w:t xml:space="preserve">В </w:t>
      </w:r>
      <w:r w:rsidRPr="008565E6">
        <w:rPr>
          <w:b/>
          <w:u w:val="single"/>
        </w:rPr>
        <w:t xml:space="preserve">т. </w:t>
      </w:r>
      <w:r>
        <w:rPr>
          <w:b/>
          <w:u w:val="single"/>
        </w:rPr>
        <w:t>10</w:t>
      </w:r>
      <w:r w:rsidRPr="008565E6">
        <w:rPr>
          <w:b/>
        </w:rPr>
        <w:t xml:space="preserve"> </w:t>
      </w:r>
      <w:r w:rsidRPr="008565E6">
        <w:t xml:space="preserve">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8565E6">
        <w:t>пар</w:t>
      </w:r>
      <w:proofErr w:type="spellEnd"/>
      <w:r w:rsidRPr="008565E6">
        <w:t xml:space="preserve">. 8 и </w:t>
      </w:r>
      <w:proofErr w:type="spellStart"/>
      <w:r w:rsidRPr="008565E6">
        <w:t>пар</w:t>
      </w:r>
      <w:proofErr w:type="spellEnd"/>
      <w:r w:rsidRPr="008565E6">
        <w:t>. 9 от Регламент (ЕС) № 1407/2013), се попълва и Декларация за преобразуването по</w:t>
      </w:r>
      <w:r w:rsidRPr="008565E6">
        <w:rPr>
          <w:b/>
          <w:u w:val="single"/>
        </w:rPr>
        <w:t xml:space="preserve"> т. </w:t>
      </w:r>
      <w:r>
        <w:rPr>
          <w:b/>
          <w:u w:val="single"/>
        </w:rPr>
        <w:t>10</w:t>
      </w:r>
      <w:r w:rsidRPr="008565E6">
        <w:rPr>
          <w:b/>
          <w:u w:val="single"/>
        </w:rPr>
        <w:t>а</w:t>
      </w:r>
      <w:r w:rsidRPr="008565E6">
        <w:t xml:space="preserve">. </w:t>
      </w:r>
    </w:p>
    <w:p w14:paraId="2B8D2969" w14:textId="77777777" w:rsidR="00AF260E" w:rsidRDefault="00AF260E" w:rsidP="00AF260E">
      <w:pPr>
        <w:spacing w:after="0" w:line="240" w:lineRule="auto"/>
        <w:ind w:firstLine="708"/>
        <w:jc w:val="both"/>
        <w:rPr>
          <w:color w:val="000000"/>
          <w:lang w:eastAsia="bg-BG"/>
        </w:rPr>
      </w:pPr>
    </w:p>
    <w:p w14:paraId="617A7D28" w14:textId="77777777" w:rsidR="00AF260E" w:rsidRPr="008565E6" w:rsidRDefault="00AF260E" w:rsidP="00AF260E">
      <w:pPr>
        <w:spacing w:after="0" w:line="240" w:lineRule="auto"/>
        <w:ind w:firstLine="708"/>
        <w:jc w:val="both"/>
        <w:rPr>
          <w:color w:val="000000"/>
          <w:lang w:eastAsia="bg-BG"/>
        </w:rPr>
      </w:pPr>
      <w:r w:rsidRPr="008565E6">
        <w:rPr>
          <w:color w:val="000000"/>
          <w:lang w:eastAsia="bg-BG"/>
        </w:rPr>
        <w:t xml:space="preserve">Съгласно чл. 3, ал. 8 от </w:t>
      </w:r>
      <w:r w:rsidRPr="008565E6">
        <w:t>Регламент (ЕС) № 1407/2013 в</w:t>
      </w:r>
      <w:r w:rsidRPr="008565E6">
        <w:rPr>
          <w:color w:val="000000"/>
          <w:lang w:eastAsia="bg-BG"/>
        </w:rPr>
        <w:t xml:space="preserve"> случай на сливания или придобивания всички предходни помощи </w:t>
      </w:r>
      <w:proofErr w:type="spellStart"/>
      <w:r w:rsidRPr="008565E6">
        <w:rPr>
          <w:i/>
          <w:iCs/>
          <w:color w:val="000000"/>
          <w:lang w:eastAsia="bg-BG"/>
        </w:rPr>
        <w:t>de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proofErr w:type="spellStart"/>
      <w:r w:rsidRPr="008565E6">
        <w:rPr>
          <w:i/>
          <w:iCs/>
          <w:color w:val="000000"/>
          <w:lang w:eastAsia="bg-BG"/>
        </w:rPr>
        <w:t>minimis</w:t>
      </w:r>
      <w:proofErr w:type="spellEnd"/>
      <w:r w:rsidRPr="008565E6">
        <w:rPr>
          <w:color w:val="000000"/>
          <w:lang w:eastAsia="bg-BG"/>
        </w:rPr>
        <w:t xml:space="preserve">, предоставяни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8565E6">
        <w:rPr>
          <w:i/>
          <w:iCs/>
          <w:color w:val="000000"/>
          <w:lang w:eastAsia="bg-BG"/>
        </w:rPr>
        <w:t>de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proofErr w:type="spellStart"/>
      <w:r w:rsidRPr="008565E6">
        <w:rPr>
          <w:i/>
          <w:iCs/>
          <w:color w:val="000000"/>
          <w:lang w:eastAsia="bg-BG"/>
        </w:rPr>
        <w:t>minimis</w:t>
      </w:r>
      <w:proofErr w:type="spellEnd"/>
      <w:r w:rsidRPr="008565E6">
        <w:rPr>
          <w:color w:val="000000"/>
          <w:lang w:eastAsia="bg-BG"/>
        </w:rPr>
        <w:t xml:space="preserve">, отпусната на новото предприятие или на придобиващото предприятие, не води до превишаване на съответния таван. Помощта </w:t>
      </w:r>
      <w:proofErr w:type="spellStart"/>
      <w:r w:rsidRPr="008565E6">
        <w:rPr>
          <w:i/>
          <w:iCs/>
          <w:color w:val="000000"/>
          <w:lang w:eastAsia="bg-BG"/>
        </w:rPr>
        <w:t>de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proofErr w:type="spellStart"/>
      <w:r w:rsidRPr="008565E6">
        <w:rPr>
          <w:i/>
          <w:iCs/>
          <w:color w:val="000000"/>
          <w:lang w:eastAsia="bg-BG"/>
        </w:rPr>
        <w:t>minimis</w:t>
      </w:r>
      <w:proofErr w:type="spellEnd"/>
      <w:r w:rsidRPr="008565E6">
        <w:rPr>
          <w:color w:val="000000"/>
          <w:lang w:eastAsia="bg-BG"/>
        </w:rPr>
        <w:t>, предоставена законно преди сливането или придобиването, остава правомерна.</w:t>
      </w:r>
    </w:p>
    <w:p w14:paraId="33204378" w14:textId="77777777" w:rsidR="00AF260E" w:rsidRDefault="00AF260E" w:rsidP="00AF260E">
      <w:pPr>
        <w:spacing w:after="0" w:line="240" w:lineRule="auto"/>
        <w:jc w:val="both"/>
        <w:rPr>
          <w:color w:val="000000"/>
          <w:lang w:eastAsia="bg-BG"/>
        </w:rPr>
      </w:pPr>
    </w:p>
    <w:p w14:paraId="77C9278F" w14:textId="77777777" w:rsidR="00AF260E" w:rsidRPr="008565E6" w:rsidRDefault="00AF260E" w:rsidP="00AF260E">
      <w:pPr>
        <w:spacing w:after="0" w:line="240" w:lineRule="auto"/>
        <w:ind w:firstLine="708"/>
        <w:jc w:val="both"/>
      </w:pPr>
      <w:r w:rsidRPr="008565E6">
        <w:rPr>
          <w:color w:val="000000"/>
          <w:lang w:eastAsia="bg-BG"/>
        </w:rPr>
        <w:t xml:space="preserve">Съгласно чл. 3, ал. 9 от </w:t>
      </w:r>
      <w:r w:rsidRPr="008565E6">
        <w:t>Регламент (ЕС) № 1407/2013 а</w:t>
      </w:r>
      <w:r w:rsidRPr="008565E6">
        <w:rPr>
          <w:color w:val="000000"/>
          <w:lang w:eastAsia="bg-BG"/>
        </w:rPr>
        <w:t xml:space="preserve">ко дадено предприятие се разделя на две или повече отделни предприятия, помощта </w:t>
      </w:r>
      <w:proofErr w:type="spellStart"/>
      <w:r w:rsidRPr="008565E6">
        <w:rPr>
          <w:i/>
          <w:iCs/>
          <w:color w:val="000000"/>
          <w:lang w:eastAsia="bg-BG"/>
        </w:rPr>
        <w:t>de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proofErr w:type="spellStart"/>
      <w:r w:rsidRPr="008565E6">
        <w:rPr>
          <w:i/>
          <w:iCs/>
          <w:color w:val="000000"/>
          <w:lang w:eastAsia="bg-BG"/>
        </w:rPr>
        <w:t>minimis</w:t>
      </w:r>
      <w:proofErr w:type="spellEnd"/>
      <w:r w:rsidRPr="008565E6">
        <w:rPr>
          <w:color w:val="000000"/>
          <w:lang w:eastAsia="bg-BG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8565E6">
        <w:rPr>
          <w:i/>
          <w:iCs/>
          <w:color w:val="000000"/>
          <w:lang w:eastAsia="bg-BG"/>
        </w:rPr>
        <w:t>de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proofErr w:type="spellStart"/>
      <w:r w:rsidRPr="008565E6">
        <w:rPr>
          <w:i/>
          <w:iCs/>
          <w:color w:val="000000"/>
          <w:lang w:eastAsia="bg-BG"/>
        </w:rPr>
        <w:t>minimis</w:t>
      </w:r>
      <w:proofErr w:type="spellEnd"/>
      <w:r w:rsidRPr="008565E6">
        <w:rPr>
          <w:color w:val="000000"/>
          <w:lang w:eastAsia="bg-BG"/>
        </w:rPr>
        <w:t xml:space="preserve">. Ако такова предоставяне не е възможно, помощта </w:t>
      </w:r>
      <w:proofErr w:type="spellStart"/>
      <w:r w:rsidRPr="008565E6">
        <w:rPr>
          <w:i/>
          <w:iCs/>
          <w:color w:val="000000"/>
          <w:lang w:eastAsia="bg-BG"/>
        </w:rPr>
        <w:t>de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proofErr w:type="spellStart"/>
      <w:r w:rsidRPr="008565E6">
        <w:rPr>
          <w:i/>
          <w:iCs/>
          <w:color w:val="000000"/>
          <w:lang w:eastAsia="bg-BG"/>
        </w:rPr>
        <w:t>minimis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r w:rsidRPr="008565E6">
        <w:rPr>
          <w:color w:val="000000"/>
          <w:lang w:eastAsia="bg-BG"/>
        </w:rPr>
        <w:t>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AFF9866" w14:textId="77777777" w:rsidR="00AF260E" w:rsidRPr="008565E6" w:rsidRDefault="00AF260E" w:rsidP="00AF260E">
      <w:pPr>
        <w:pStyle w:val="1"/>
      </w:pPr>
    </w:p>
    <w:p w14:paraId="3A868035" w14:textId="77777777" w:rsidR="00AF260E" w:rsidRPr="008565E6" w:rsidRDefault="00AF260E" w:rsidP="00AF260E">
      <w:pPr>
        <w:pStyle w:val="1"/>
        <w:jc w:val="both"/>
        <w:rPr>
          <w:u w:val="single"/>
        </w:rPr>
      </w:pPr>
      <w:r w:rsidRPr="008565E6">
        <w:t>7.</w:t>
      </w:r>
      <w:r w:rsidRPr="008565E6">
        <w:tab/>
        <w:t xml:space="preserve">Получател, който поддържа с друго/и предприятие/я поне един вид от посочените в чл. 2, </w:t>
      </w:r>
      <w:proofErr w:type="spellStart"/>
      <w:r w:rsidRPr="008565E6">
        <w:t>пар</w:t>
      </w:r>
      <w:proofErr w:type="spellEnd"/>
      <w:r w:rsidRPr="008565E6">
        <w:t xml:space="preserve">. 2 от Регламент (ЕС) № 1407/2013 взаимоотношения, трябва да декларира това обстоятелство </w:t>
      </w:r>
      <w:r w:rsidRPr="008565E6">
        <w:rPr>
          <w:b/>
        </w:rPr>
        <w:t xml:space="preserve">в </w:t>
      </w:r>
      <w:r w:rsidRPr="008565E6">
        <w:rPr>
          <w:b/>
          <w:u w:val="single"/>
        </w:rPr>
        <w:t>т. 1</w:t>
      </w:r>
      <w:r>
        <w:rPr>
          <w:b/>
          <w:u w:val="single"/>
        </w:rPr>
        <w:t>1</w:t>
      </w:r>
      <w:r w:rsidRPr="008565E6">
        <w:t xml:space="preserve"> от Декларацията и да посочи наименованието и ЕИК/БУЛСТАТ номера на предприятията, които образуват „едно и също предприятие“. </w:t>
      </w:r>
      <w:r w:rsidRPr="008565E6">
        <w:rPr>
          <w:u w:val="single"/>
        </w:rPr>
        <w:t>Посочват се всички предприятия без значение дали са, или не са получатели на минимални помощи.</w:t>
      </w:r>
    </w:p>
    <w:p w14:paraId="54F15488" w14:textId="77777777" w:rsidR="00AF260E" w:rsidRPr="008565E6" w:rsidRDefault="00AF260E" w:rsidP="00AF260E">
      <w:pPr>
        <w:pStyle w:val="1"/>
      </w:pPr>
    </w:p>
    <w:p w14:paraId="4944D918" w14:textId="77777777" w:rsidR="00AF260E" w:rsidRPr="008565E6" w:rsidRDefault="00AF260E" w:rsidP="00AF260E">
      <w:pPr>
        <w:pStyle w:val="1"/>
        <w:jc w:val="both"/>
      </w:pPr>
      <w:r w:rsidRPr="008565E6">
        <w:t>8.</w:t>
      </w:r>
      <w:r w:rsidRPr="008565E6">
        <w:tab/>
        <w:t xml:space="preserve">В таблицата по </w:t>
      </w:r>
      <w:r w:rsidRPr="008565E6">
        <w:rPr>
          <w:b/>
          <w:u w:val="single"/>
        </w:rPr>
        <w:t>т. 1</w:t>
      </w:r>
      <w:r>
        <w:rPr>
          <w:b/>
          <w:u w:val="single"/>
        </w:rPr>
        <w:t>2</w:t>
      </w:r>
      <w:r w:rsidRPr="008565E6">
        <w:t xml:space="preserve"> от Декларацията следва да посочите размера на всички минимални помощи, които получателят е получил за период от три последователни години </w:t>
      </w:r>
      <w:r w:rsidRPr="00B04A37">
        <w:t>(</w:t>
      </w:r>
      <w:proofErr w:type="spellStart"/>
      <w:r w:rsidRPr="00B04A37">
        <w:t>години</w:t>
      </w:r>
      <w:proofErr w:type="spellEnd"/>
      <w:r w:rsidRPr="00B04A37">
        <w:t xml:space="preserve"> „Х“, „Х-1“ и „Х-2“)</w:t>
      </w:r>
      <w:r w:rsidRPr="008565E6">
        <w:t>, включително минималните помощи, получени от него в резултат на преобразуване, както и получените минимални помощи за три последователни години от предприятията по т. 1</w:t>
      </w:r>
      <w:r>
        <w:t>1</w:t>
      </w:r>
      <w:r w:rsidRPr="008565E6">
        <w:t xml:space="preserve"> от Декларацията, които образуват „едно и също предприятие“.</w:t>
      </w:r>
    </w:p>
    <w:p w14:paraId="714958F0" w14:textId="77777777" w:rsidR="00AF260E" w:rsidRPr="008565E6" w:rsidRDefault="00AF260E" w:rsidP="00AF260E">
      <w:pPr>
        <w:pStyle w:val="1"/>
        <w:jc w:val="both"/>
      </w:pPr>
      <w:r w:rsidRPr="008565E6">
        <w:tab/>
        <w:t>При п</w:t>
      </w:r>
      <w:r>
        <w:t>опълването на таблицата по т. 12</w:t>
      </w:r>
      <w:r w:rsidRPr="008565E6">
        <w:t xml:space="preserve"> от Декларацията следва да имате предвид, че за целите на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8565E6">
        <w:t>пар</w:t>
      </w:r>
      <w:proofErr w:type="spellEnd"/>
      <w:r w:rsidRPr="008565E6">
        <w:t>. 4 от Регламент</w:t>
      </w:r>
      <w:r>
        <w:t xml:space="preserve"> </w:t>
      </w:r>
      <w:r w:rsidRPr="008565E6">
        <w:t xml:space="preserve">(ЕС) № 1407/2013, помощта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minims</w:t>
      </w:r>
      <w:proofErr w:type="spellEnd"/>
      <w:r w:rsidRPr="008565E6">
        <w:t xml:space="preserve"> 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 на получателя. В общия случай, датата на отпускане (получаване) на помощта, е датата на сключване на </w:t>
      </w:r>
      <w:r>
        <w:t xml:space="preserve">административния </w:t>
      </w:r>
      <w:r w:rsidRPr="008565E6">
        <w:t>договора за предоставяне на безвъзмездна финансова помощ.</w:t>
      </w:r>
    </w:p>
    <w:p w14:paraId="25E5EC9F" w14:textId="77777777" w:rsidR="00AF260E" w:rsidRPr="008565E6" w:rsidRDefault="00AF260E" w:rsidP="00AF260E">
      <w:pPr>
        <w:pStyle w:val="1"/>
        <w:jc w:val="both"/>
      </w:pPr>
    </w:p>
    <w:p w14:paraId="00B345CA" w14:textId="77777777" w:rsidR="00AF260E" w:rsidRPr="008565E6" w:rsidRDefault="00AF260E" w:rsidP="00AF260E">
      <w:pPr>
        <w:pStyle w:val="1"/>
        <w:jc w:val="both"/>
      </w:pPr>
      <w:r w:rsidRPr="008565E6">
        <w:t>9.</w:t>
      </w:r>
      <w:r w:rsidRPr="008565E6">
        <w:tab/>
        <w:t xml:space="preserve">При попълването на таблицата по </w:t>
      </w:r>
      <w:r w:rsidRPr="008565E6">
        <w:rPr>
          <w:b/>
          <w:u w:val="single"/>
        </w:rPr>
        <w:t>т. 1</w:t>
      </w:r>
      <w:r>
        <w:rPr>
          <w:b/>
          <w:u w:val="single"/>
        </w:rPr>
        <w:t xml:space="preserve">2 </w:t>
      </w:r>
      <w:r w:rsidRPr="008565E6">
        <w:t>от Декларацията следва да имате предвид следното:</w:t>
      </w:r>
    </w:p>
    <w:p w14:paraId="7889086F" w14:textId="77777777" w:rsidR="00AF260E" w:rsidRDefault="00AF260E" w:rsidP="00AF260E">
      <w:pPr>
        <w:pStyle w:val="1"/>
        <w:numPr>
          <w:ilvl w:val="0"/>
          <w:numId w:val="18"/>
        </w:numPr>
        <w:jc w:val="both"/>
      </w:pPr>
      <w:r w:rsidRPr="008565E6">
        <w:t>при наличие на обстоятелства по сливане или придобиване (</w:t>
      </w:r>
      <w:r w:rsidRPr="008565E6">
        <w:rPr>
          <w:u w:val="single"/>
        </w:rPr>
        <w:t>само при положение, че преобразуването е извършено след 01.</w:t>
      </w:r>
      <w:proofErr w:type="spellStart"/>
      <w:r w:rsidRPr="008565E6">
        <w:rPr>
          <w:u w:val="single"/>
        </w:rPr>
        <w:t>01</w:t>
      </w:r>
      <w:proofErr w:type="spellEnd"/>
      <w:r w:rsidRPr="008565E6">
        <w:rPr>
          <w:u w:val="single"/>
        </w:rPr>
        <w:t>.2014 г.)</w:t>
      </w:r>
      <w:r w:rsidRPr="008565E6">
        <w:t xml:space="preserve">, декларирани в т. </w:t>
      </w:r>
      <w:r>
        <w:t>10</w:t>
      </w:r>
      <w:r w:rsidRPr="008565E6">
        <w:t xml:space="preserve"> от Декларацията, всички предходни помощи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, предоставени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, отпусната на новото предприятие или на придобиващото предприятие, не води до превишаване на съответния праг. Помощта 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>, предоставена законно преди сливането или придобиването, остава правомерна;</w:t>
      </w:r>
    </w:p>
    <w:p w14:paraId="3C15710D" w14:textId="77777777" w:rsidR="00AF260E" w:rsidRPr="008565E6" w:rsidRDefault="00AF260E" w:rsidP="00AF260E">
      <w:pPr>
        <w:pStyle w:val="1"/>
        <w:ind w:left="720"/>
        <w:jc w:val="both"/>
      </w:pPr>
    </w:p>
    <w:p w14:paraId="1D9EE627" w14:textId="77777777" w:rsidR="00AF260E" w:rsidRPr="008565E6" w:rsidRDefault="00AF260E" w:rsidP="00AF260E">
      <w:pPr>
        <w:pStyle w:val="1"/>
        <w:numPr>
          <w:ilvl w:val="0"/>
          <w:numId w:val="18"/>
        </w:numPr>
        <w:jc w:val="both"/>
      </w:pPr>
      <w:r w:rsidRPr="008565E6">
        <w:t>при наличие на обстоятелства по разделяне (</w:t>
      </w:r>
      <w:r w:rsidRPr="008565E6">
        <w:rPr>
          <w:u w:val="single"/>
        </w:rPr>
        <w:t>само при положение, че преобразуването е извършено след 01.</w:t>
      </w:r>
      <w:proofErr w:type="spellStart"/>
      <w:r w:rsidRPr="008565E6">
        <w:rPr>
          <w:u w:val="single"/>
        </w:rPr>
        <w:t>01</w:t>
      </w:r>
      <w:proofErr w:type="spellEnd"/>
      <w:r w:rsidRPr="008565E6">
        <w:rPr>
          <w:u w:val="single"/>
        </w:rPr>
        <w:t>.2014 г.</w:t>
      </w:r>
      <w:r w:rsidRPr="008565E6">
        <w:t xml:space="preserve">), декларирани в т. </w:t>
      </w:r>
      <w:r>
        <w:t>10</w:t>
      </w:r>
      <w:r w:rsidRPr="008565E6">
        <w:t xml:space="preserve"> от Декларацията, следва да се има предвид, че помощта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. Ако такова </w:t>
      </w:r>
      <w:r w:rsidRPr="008565E6">
        <w:lastRenderedPageBreak/>
        <w:t xml:space="preserve">предоставяне не е възможно, помощта e </w:t>
      </w:r>
      <w:proofErr w:type="spellStart"/>
      <w:r w:rsidRPr="008565E6">
        <w:t>minimis</w:t>
      </w:r>
      <w:proofErr w:type="spellEnd"/>
      <w:r w:rsidRPr="008565E6"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3F02541" w14:textId="77777777" w:rsidR="00AF260E" w:rsidRPr="008565E6" w:rsidRDefault="00AF260E" w:rsidP="00AF260E">
      <w:pPr>
        <w:pStyle w:val="1"/>
        <w:jc w:val="both"/>
      </w:pPr>
    </w:p>
    <w:p w14:paraId="5ED22C91" w14:textId="77777777" w:rsidR="00AF260E" w:rsidRPr="008565E6" w:rsidRDefault="00AF260E" w:rsidP="00AF260E">
      <w:pPr>
        <w:pStyle w:val="1"/>
        <w:jc w:val="both"/>
      </w:pPr>
      <w:r w:rsidRPr="008565E6">
        <w:t>1</w:t>
      </w:r>
      <w:r>
        <w:t>0</w:t>
      </w:r>
      <w:r w:rsidRPr="008565E6">
        <w:t>.</w:t>
      </w:r>
      <w:r w:rsidRPr="008565E6">
        <w:tab/>
        <w:t xml:space="preserve">При попълване на </w:t>
      </w:r>
      <w:r w:rsidRPr="008565E6">
        <w:rPr>
          <w:b/>
          <w:u w:val="single"/>
        </w:rPr>
        <w:t xml:space="preserve">т. </w:t>
      </w:r>
      <w:r>
        <w:rPr>
          <w:b/>
          <w:u w:val="single"/>
        </w:rPr>
        <w:t>19</w:t>
      </w:r>
      <w:r w:rsidRPr="008565E6">
        <w:t xml:space="preserve"> от Декларацията следва да имате предвид, че под „същите приемливи (допустими) разходи” се има предвид разходи за същите дейности, които ще се финансират с проектното предложение по настоящата процедура. </w:t>
      </w:r>
    </w:p>
    <w:p w14:paraId="40049D8D" w14:textId="77777777" w:rsidR="00AF260E" w:rsidRPr="008565E6" w:rsidRDefault="00AF260E" w:rsidP="00AF260E">
      <w:pPr>
        <w:pStyle w:val="1"/>
        <w:jc w:val="both"/>
      </w:pPr>
    </w:p>
    <w:p w14:paraId="0C1D1320" w14:textId="77777777" w:rsidR="00AF260E" w:rsidRPr="008565E6" w:rsidRDefault="00AF260E" w:rsidP="00AF260E">
      <w:pPr>
        <w:pStyle w:val="1"/>
        <w:jc w:val="both"/>
      </w:pPr>
      <w:r w:rsidRPr="008565E6">
        <w:t xml:space="preserve">12. В т. </w:t>
      </w:r>
      <w:r>
        <w:rPr>
          <w:b/>
          <w:u w:val="single"/>
        </w:rPr>
        <w:t>19</w:t>
      </w:r>
      <w:r w:rsidRPr="008565E6">
        <w:rPr>
          <w:b/>
          <w:u w:val="single"/>
        </w:rPr>
        <w:t xml:space="preserve">а </w:t>
      </w:r>
      <w:r w:rsidRPr="008565E6">
        <w:t xml:space="preserve">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</w:t>
      </w:r>
      <w:r w:rsidRPr="008565E6">
        <w:rPr>
          <w:b/>
          <w:u w:val="single"/>
        </w:rPr>
        <w:t xml:space="preserve">по т. </w:t>
      </w:r>
      <w:r>
        <w:rPr>
          <w:b/>
          <w:u w:val="single"/>
        </w:rPr>
        <w:t>19</w:t>
      </w:r>
      <w:r w:rsidRPr="008565E6">
        <w:t xml:space="preserve"> от Декларацията, и основанието за получаване на помощта, което може да бъде: номер на </w:t>
      </w:r>
      <w:r>
        <w:t xml:space="preserve">административен </w:t>
      </w:r>
      <w:r w:rsidRPr="008565E6">
        <w:t>договор за безвъзмездна финансова помощ,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14:paraId="5273717D" w14:textId="77777777" w:rsidR="00AF260E" w:rsidRPr="008565E6" w:rsidRDefault="00AF260E" w:rsidP="00AF260E">
      <w:pPr>
        <w:pStyle w:val="1"/>
        <w:jc w:val="both"/>
      </w:pPr>
      <w:r w:rsidRPr="008565E6">
        <w:tab/>
      </w:r>
    </w:p>
    <w:p w14:paraId="31D5B176" w14:textId="77777777" w:rsidR="00AF260E" w:rsidRPr="008565E6" w:rsidRDefault="00AF260E" w:rsidP="00AF260E">
      <w:pPr>
        <w:pStyle w:val="1"/>
        <w:ind w:firstLine="708"/>
        <w:jc w:val="both"/>
      </w:pPr>
      <w:r w:rsidRPr="008565E6">
        <w:t xml:space="preserve">При посочен отговор „ДА“ в т. </w:t>
      </w:r>
      <w:r>
        <w:t>19</w:t>
      </w:r>
      <w:r w:rsidRPr="008565E6">
        <w:t xml:space="preserve"> от Декларацията, администраторът на помощ, пред който получателят, към настоящия момент, кандидатства за получаване на финансиране, следва да осъществи контакт с администратора/</w:t>
      </w:r>
      <w:proofErr w:type="spellStart"/>
      <w:r w:rsidRPr="008565E6">
        <w:t>ите</w:t>
      </w:r>
      <w:proofErr w:type="spellEnd"/>
      <w:r w:rsidRPr="008565E6">
        <w:t xml:space="preserve"> на помощта/</w:t>
      </w:r>
      <w:proofErr w:type="spellStart"/>
      <w:r w:rsidRPr="008565E6">
        <w:t>ите</w:t>
      </w:r>
      <w:proofErr w:type="spellEnd"/>
      <w:r w:rsidRPr="008565E6">
        <w:t xml:space="preserve"> по т. </w:t>
      </w:r>
      <w:r>
        <w:t>19</w:t>
      </w:r>
      <w:r w:rsidRPr="008565E6">
        <w:t>а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14:paraId="6E05C8AB" w14:textId="77777777" w:rsidR="00AF260E" w:rsidRPr="008565E6" w:rsidRDefault="00AF260E" w:rsidP="00AF260E">
      <w:pPr>
        <w:pStyle w:val="1"/>
      </w:pPr>
    </w:p>
    <w:p w14:paraId="6EF028ED" w14:textId="77777777" w:rsidR="00AF260E" w:rsidRPr="008565E6" w:rsidRDefault="00AF260E" w:rsidP="00AF260E">
      <w:pPr>
        <w:pStyle w:val="1"/>
        <w:rPr>
          <w:b/>
          <w:sz w:val="28"/>
          <w:szCs w:val="28"/>
          <w:u w:val="single"/>
        </w:rPr>
      </w:pPr>
      <w:r w:rsidRPr="008565E6">
        <w:rPr>
          <w:b/>
          <w:sz w:val="28"/>
          <w:szCs w:val="28"/>
          <w:u w:val="single"/>
        </w:rPr>
        <w:t>При попълване на Декларацията, моля да имате предвид следните определения и разпоредби:</w:t>
      </w:r>
    </w:p>
    <w:p w14:paraId="0E5F0004" w14:textId="77777777" w:rsidR="00AF260E" w:rsidRPr="008565E6" w:rsidRDefault="00AF260E" w:rsidP="00AF260E">
      <w:pPr>
        <w:pStyle w:val="1"/>
      </w:pPr>
    </w:p>
    <w:p w14:paraId="6D904CED" w14:textId="77777777" w:rsidR="00AF260E" w:rsidRPr="008565E6" w:rsidRDefault="00AF260E" w:rsidP="00AF260E">
      <w:pPr>
        <w:pStyle w:val="1"/>
        <w:jc w:val="both"/>
      </w:pPr>
      <w:r w:rsidRPr="008565E6">
        <w:t>1.</w:t>
      </w:r>
      <w:r w:rsidRPr="008565E6">
        <w:tab/>
        <w:t>„Минимална помощ“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14:paraId="53E41822" w14:textId="77777777" w:rsidR="00AF260E" w:rsidRPr="008565E6" w:rsidRDefault="00AF260E" w:rsidP="00AF260E">
      <w:pPr>
        <w:pStyle w:val="1"/>
        <w:jc w:val="both"/>
      </w:pPr>
    </w:p>
    <w:p w14:paraId="707EA9BD" w14:textId="77777777" w:rsidR="00AF260E" w:rsidRPr="008565E6" w:rsidRDefault="00AF260E" w:rsidP="00AF260E">
      <w:pPr>
        <w:pStyle w:val="1"/>
        <w:jc w:val="both"/>
      </w:pPr>
      <w:r w:rsidRPr="008565E6">
        <w:t>2.</w:t>
      </w:r>
      <w:r w:rsidRPr="008565E6">
        <w:tab/>
        <w:t>„Държавна помощ"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14:paraId="4642AC40" w14:textId="77777777" w:rsidR="00AF260E" w:rsidRPr="008565E6" w:rsidRDefault="00AF260E" w:rsidP="00AF260E">
      <w:pPr>
        <w:pStyle w:val="1"/>
        <w:jc w:val="both"/>
      </w:pPr>
    </w:p>
    <w:p w14:paraId="06D6DF02" w14:textId="77777777" w:rsidR="00AF260E" w:rsidRPr="008565E6" w:rsidRDefault="00AF260E" w:rsidP="00AF260E">
      <w:pPr>
        <w:pStyle w:val="1"/>
        <w:jc w:val="both"/>
      </w:pPr>
      <w:r w:rsidRPr="008565E6">
        <w:t>3.</w:t>
      </w:r>
      <w:r w:rsidRPr="008565E6">
        <w:tab/>
        <w:t>„Администратор на помощ“ е всяко лице, което планира, разработва, управлява, уведомява и докладва предоставянето на държавна и/или минимална помощ.</w:t>
      </w:r>
    </w:p>
    <w:p w14:paraId="7C35F556" w14:textId="77777777" w:rsidR="00AF260E" w:rsidRDefault="00AF260E" w:rsidP="00AF260E">
      <w:pPr>
        <w:pStyle w:val="1"/>
        <w:jc w:val="both"/>
      </w:pPr>
    </w:p>
    <w:p w14:paraId="3D11EB7D" w14:textId="77777777" w:rsidR="00AF260E" w:rsidRDefault="00AF260E" w:rsidP="00AF260E">
      <w:pPr>
        <w:pStyle w:val="af6"/>
        <w:jc w:val="both"/>
      </w:pPr>
      <w:r>
        <w:t>4.</w:t>
      </w:r>
      <w:r>
        <w:tab/>
        <w:t xml:space="preserve">„Предприятия партньори“ са всички предприятия, които не се определят като свързани предприятия по смисъла на чл. 3, </w:t>
      </w:r>
      <w:proofErr w:type="spellStart"/>
      <w:r>
        <w:t>пар</w:t>
      </w:r>
      <w:proofErr w:type="spellEnd"/>
      <w:r>
        <w:t>. 3 от Препоръка на Комисията 2003/361/ЕС, и между които съществува следното взаимоотношение: дадено предприятие (</w:t>
      </w:r>
      <w:proofErr w:type="spellStart"/>
      <w:r>
        <w:t>предприятие</w:t>
      </w:r>
      <w:proofErr w:type="spellEnd"/>
      <w:r>
        <w:t xml:space="preserve"> нагоре по веригата) притежава </w:t>
      </w:r>
      <w:r>
        <w:lastRenderedPageBreak/>
        <w:t xml:space="preserve">самостоятелно или съвместно с едно или повече свързани предприятия по смисъла на чл. 3, </w:t>
      </w:r>
      <w:proofErr w:type="spellStart"/>
      <w:r>
        <w:t>пар</w:t>
      </w:r>
      <w:proofErr w:type="spellEnd"/>
      <w:r>
        <w:t>. 3 от Препоръка на Комисията 2003/361/ЕС, 25% или повече от капитала или правата на глас в друго предприятие (</w:t>
      </w:r>
      <w:proofErr w:type="spellStart"/>
      <w:r>
        <w:t>предприятие</w:t>
      </w:r>
      <w:proofErr w:type="spellEnd"/>
      <w:r>
        <w:t xml:space="preserve"> надолу по веригата). </w:t>
      </w:r>
    </w:p>
    <w:p w14:paraId="7383EF00" w14:textId="77777777" w:rsidR="00AF260E" w:rsidRDefault="00AF260E" w:rsidP="00AF260E">
      <w:pPr>
        <w:pStyle w:val="af6"/>
        <w:jc w:val="both"/>
      </w:pPr>
      <w:r>
        <w:t xml:space="preserve">Въпреки това, дадено предприятие може да се определя като самостоятелно и по този начин да няма предприятия партньори, дори ако този праг от 25% е достигнат или надвишен от следните инвеститори, при условие, че тези инвеститори не са свързани по смисъла на чл. 3, </w:t>
      </w:r>
      <w:proofErr w:type="spellStart"/>
      <w:r>
        <w:t>пар</w:t>
      </w:r>
      <w:proofErr w:type="spellEnd"/>
      <w:r>
        <w:t>. 3 нито индивидуално, нито съвместно с въпросното предприятие:</w:t>
      </w:r>
    </w:p>
    <w:p w14:paraId="2774D5FA" w14:textId="77777777" w:rsidR="00AF260E" w:rsidRDefault="00AF260E" w:rsidP="00AF260E">
      <w:pPr>
        <w:pStyle w:val="af6"/>
        <w:jc w:val="both"/>
      </w:pPr>
      <w:r>
        <w:t xml:space="preserve">а) публични инвестиционни дружества, </w:t>
      </w:r>
      <w:proofErr w:type="spellStart"/>
      <w:r>
        <w:t>дружества</w:t>
      </w:r>
      <w:proofErr w:type="spellEnd"/>
      <w:r>
        <w:t xml:space="preserve"> за рисков капитал, физически лица или групи от физически лица, които упражняват редовна инвестиционна дейност в рисков капитал и които инвестират собствен капитал в дружества, които не са котирани на фондовата борса („бизнес ангели“), при условие, че общата инвестиция на тези „бизнес ангели“ в същото предприятие е под 1 250 000 евро;</w:t>
      </w:r>
    </w:p>
    <w:p w14:paraId="48419EC7" w14:textId="77777777" w:rsidR="00AF260E" w:rsidRDefault="00AF260E" w:rsidP="00AF260E">
      <w:pPr>
        <w:pStyle w:val="af6"/>
        <w:jc w:val="both"/>
      </w:pPr>
      <w:r>
        <w:t>б) университети или изследователски центрове с нестопанска цел;</w:t>
      </w:r>
    </w:p>
    <w:p w14:paraId="187512A9" w14:textId="77777777" w:rsidR="00AF260E" w:rsidRDefault="00AF260E" w:rsidP="00AF260E">
      <w:pPr>
        <w:pStyle w:val="af6"/>
        <w:jc w:val="both"/>
      </w:pPr>
      <w:r>
        <w:t>в) институционални инвеститори, включително фондове за регионално развитие;</w:t>
      </w:r>
    </w:p>
    <w:p w14:paraId="5E59931E" w14:textId="77777777" w:rsidR="00AF260E" w:rsidRDefault="00AF260E" w:rsidP="00AF260E">
      <w:pPr>
        <w:pStyle w:val="1"/>
        <w:jc w:val="both"/>
      </w:pPr>
      <w:r>
        <w:t>г) автономни местни органи с годишен бюджет под 10 млн. евро  и население под 5 000 жители.</w:t>
      </w:r>
    </w:p>
    <w:p w14:paraId="2D6DC8CE" w14:textId="77777777" w:rsidR="00AF260E" w:rsidRPr="008565E6" w:rsidRDefault="00AF260E" w:rsidP="00AF260E">
      <w:pPr>
        <w:pStyle w:val="1"/>
        <w:jc w:val="both"/>
      </w:pPr>
    </w:p>
    <w:p w14:paraId="67BD57AE" w14:textId="77777777" w:rsidR="00AF260E" w:rsidRPr="008565E6" w:rsidRDefault="00AF260E" w:rsidP="00AF260E">
      <w:pPr>
        <w:pStyle w:val="1"/>
        <w:jc w:val="both"/>
      </w:pPr>
      <w:r>
        <w:t>5</w:t>
      </w:r>
      <w:r w:rsidRPr="008565E6">
        <w:t>.</w:t>
      </w:r>
      <w:r w:rsidRPr="008565E6">
        <w:tab/>
        <w:t xml:space="preserve">Съгласно чл. 1 от Регламент (ЕС) № 1407/2013, същият не се прилага към: </w:t>
      </w:r>
    </w:p>
    <w:p w14:paraId="65D9AE09" w14:textId="77777777" w:rsidR="00AF260E" w:rsidRPr="008565E6" w:rsidRDefault="00AF260E" w:rsidP="00AF260E">
      <w:pPr>
        <w:pStyle w:val="1"/>
        <w:jc w:val="both"/>
      </w:pPr>
    </w:p>
    <w:p w14:paraId="6AF68AD3" w14:textId="77777777" w:rsidR="00AF260E" w:rsidRPr="008565E6" w:rsidRDefault="00AF260E" w:rsidP="00AF260E">
      <w:pPr>
        <w:pStyle w:val="1"/>
        <w:jc w:val="both"/>
      </w:pPr>
      <w:r w:rsidRPr="008565E6">
        <w:t xml:space="preserve">а) помощ, предоставена на предприятия, осъществяващи дейност в отрасъл „рибарство и </w:t>
      </w:r>
      <w:proofErr w:type="spellStart"/>
      <w:r w:rsidRPr="008565E6">
        <w:t>аквакултури</w:t>
      </w:r>
      <w:proofErr w:type="spellEnd"/>
      <w:r w:rsidRPr="008565E6">
        <w:t>“;</w:t>
      </w:r>
    </w:p>
    <w:p w14:paraId="0F38AEA6" w14:textId="77777777" w:rsidR="00AF260E" w:rsidRPr="008565E6" w:rsidRDefault="00AF260E" w:rsidP="00AF260E">
      <w:pPr>
        <w:pStyle w:val="1"/>
        <w:jc w:val="both"/>
      </w:pPr>
      <w:r w:rsidRPr="008565E6"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14:paraId="0C90E2A9" w14:textId="77777777" w:rsidR="00AF260E" w:rsidRPr="008565E6" w:rsidRDefault="00AF260E" w:rsidP="00AF260E">
      <w:pPr>
        <w:pStyle w:val="1"/>
        <w:jc w:val="both"/>
      </w:pPr>
      <w:r w:rsidRPr="008565E6"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14:paraId="2D542465" w14:textId="77777777" w:rsidR="00AF260E" w:rsidRPr="008565E6" w:rsidRDefault="00AF260E" w:rsidP="00AF260E">
      <w:pPr>
        <w:pStyle w:val="1"/>
        <w:jc w:val="both"/>
      </w:pPr>
      <w:r w:rsidRPr="008565E6"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14:paraId="1004F69C" w14:textId="77777777" w:rsidR="00AF260E" w:rsidRPr="008565E6" w:rsidRDefault="00AF260E" w:rsidP="00AF260E">
      <w:pPr>
        <w:pStyle w:val="1"/>
        <w:jc w:val="both"/>
      </w:pPr>
      <w:r w:rsidRPr="008565E6">
        <w:t>- когато помощта е свързана със задължението да бъде прехвърлена частично или изцяло на първичните производители;</w:t>
      </w:r>
    </w:p>
    <w:p w14:paraId="29756FD4" w14:textId="77777777" w:rsidR="00AF260E" w:rsidRPr="008565E6" w:rsidRDefault="00AF260E" w:rsidP="00AF260E">
      <w:pPr>
        <w:pStyle w:val="1"/>
        <w:jc w:val="both"/>
      </w:pPr>
      <w:r w:rsidRPr="008565E6"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14:paraId="194FD17D" w14:textId="77777777" w:rsidR="00AF260E" w:rsidRPr="008565E6" w:rsidRDefault="00AF260E" w:rsidP="00AF260E">
      <w:pPr>
        <w:pStyle w:val="1"/>
        <w:jc w:val="both"/>
      </w:pPr>
      <w:r w:rsidRPr="008565E6">
        <w:t>д) помощи, подчинени на преференциално използване на национални продукти спрямо вносни такива.</w:t>
      </w:r>
    </w:p>
    <w:p w14:paraId="2624681A" w14:textId="77777777" w:rsidR="00AF260E" w:rsidRPr="008565E6" w:rsidRDefault="00AF260E" w:rsidP="00AF260E">
      <w:pPr>
        <w:pStyle w:val="1"/>
      </w:pPr>
    </w:p>
    <w:p w14:paraId="5DBA700E" w14:textId="77777777" w:rsidR="00AF260E" w:rsidRPr="008565E6" w:rsidRDefault="00AF260E" w:rsidP="00AF260E">
      <w:pPr>
        <w:pStyle w:val="1"/>
        <w:jc w:val="both"/>
      </w:pPr>
      <w:r>
        <w:t>6</w:t>
      </w:r>
      <w:r w:rsidRPr="008565E6">
        <w:t>.</w:t>
      </w:r>
      <w:r w:rsidRPr="008565E6">
        <w:tab/>
        <w:t xml:space="preserve">Съгласно чл. 2, </w:t>
      </w:r>
      <w:proofErr w:type="spellStart"/>
      <w:r w:rsidRPr="008565E6">
        <w:t>пар</w:t>
      </w:r>
      <w:proofErr w:type="spellEnd"/>
      <w:r w:rsidRPr="008565E6">
        <w:t xml:space="preserve">. 2 от Регламент (ЕС) № 1407/2013, </w:t>
      </w:r>
      <w:r w:rsidRPr="008565E6">
        <w:rPr>
          <w:b/>
          <w:u w:val="single"/>
        </w:rPr>
        <w:t>„едно и също предприятие“</w:t>
      </w:r>
      <w:r w:rsidRPr="008565E6">
        <w:t xml:space="preserve"> са всички предприятия, които поддържат помежду си поне един вид от следните взаимоотношения:</w:t>
      </w:r>
    </w:p>
    <w:p w14:paraId="5469B548" w14:textId="77777777" w:rsidR="00AF260E" w:rsidRPr="008565E6" w:rsidRDefault="00AF260E" w:rsidP="00AF260E">
      <w:pPr>
        <w:pStyle w:val="1"/>
        <w:jc w:val="both"/>
      </w:pPr>
    </w:p>
    <w:p w14:paraId="765C7015" w14:textId="77777777" w:rsidR="00AF260E" w:rsidRPr="008565E6" w:rsidRDefault="00AF260E" w:rsidP="00AF260E">
      <w:pPr>
        <w:pStyle w:val="1"/>
        <w:jc w:val="both"/>
      </w:pPr>
      <w:r w:rsidRPr="008565E6">
        <w:t xml:space="preserve">а) дадено предприятие притежава мнозинството от гласовете на акционерите или </w:t>
      </w:r>
      <w:proofErr w:type="spellStart"/>
      <w:r w:rsidRPr="008565E6">
        <w:t>съдружниците</w:t>
      </w:r>
      <w:proofErr w:type="spellEnd"/>
      <w:r w:rsidRPr="008565E6">
        <w:t xml:space="preserve"> в друго предприятие;</w:t>
      </w:r>
    </w:p>
    <w:p w14:paraId="5344C92B" w14:textId="77777777" w:rsidR="00AF260E" w:rsidRPr="008565E6" w:rsidRDefault="00AF260E" w:rsidP="00AF260E">
      <w:pPr>
        <w:pStyle w:val="1"/>
        <w:jc w:val="both"/>
      </w:pPr>
      <w:r w:rsidRPr="008565E6"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14:paraId="10E653E9" w14:textId="77777777" w:rsidR="00AF260E" w:rsidRPr="008565E6" w:rsidRDefault="00AF260E" w:rsidP="00AF260E">
      <w:pPr>
        <w:pStyle w:val="1"/>
        <w:jc w:val="both"/>
      </w:pPr>
      <w:r w:rsidRPr="008565E6"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14:paraId="6F2DCA96" w14:textId="77777777" w:rsidR="00AF260E" w:rsidRPr="008565E6" w:rsidRDefault="00AF260E" w:rsidP="00AF260E">
      <w:pPr>
        <w:pStyle w:val="1"/>
        <w:jc w:val="both"/>
      </w:pPr>
      <w:r w:rsidRPr="008565E6">
        <w:lastRenderedPageBreak/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8565E6">
        <w:t>съдружници</w:t>
      </w:r>
      <w:proofErr w:type="spellEnd"/>
      <w:r w:rsidRPr="008565E6">
        <w:t xml:space="preserve"> в това предприятие, мнозинството от гласовете на акционерите или </w:t>
      </w:r>
      <w:proofErr w:type="spellStart"/>
      <w:r w:rsidRPr="008565E6">
        <w:t>съдружниците</w:t>
      </w:r>
      <w:proofErr w:type="spellEnd"/>
      <w:r w:rsidRPr="008565E6">
        <w:t xml:space="preserve"> в това предприятие.</w:t>
      </w:r>
    </w:p>
    <w:p w14:paraId="4AC1DE7E" w14:textId="77777777" w:rsidR="00AF260E" w:rsidRPr="008565E6" w:rsidRDefault="00AF260E" w:rsidP="00AF260E">
      <w:pPr>
        <w:pStyle w:val="1"/>
        <w:jc w:val="both"/>
      </w:pPr>
    </w:p>
    <w:p w14:paraId="0A816750" w14:textId="77777777" w:rsidR="00AF260E" w:rsidRPr="008565E6" w:rsidRDefault="00AF260E" w:rsidP="00AF260E">
      <w:pPr>
        <w:pStyle w:val="1"/>
        <w:jc w:val="both"/>
      </w:pPr>
      <w:r w:rsidRPr="008565E6">
        <w:t xml:space="preserve">Предприятия, които поддържат едно от тези взаимоотношения посредством </w:t>
      </w:r>
      <w:r w:rsidRPr="008565E6">
        <w:rPr>
          <w:b/>
          <w:u w:val="single"/>
        </w:rPr>
        <w:t xml:space="preserve">физическо лице или група от действащи съвместно физически лица, </w:t>
      </w:r>
      <w:r w:rsidRPr="008565E6">
        <w:t xml:space="preserve">също се считат за свързани предприятия, ако те упражняват дейността си или част от своята дейност на същия съответен пазар или на </w:t>
      </w:r>
      <w:r>
        <w:t>съседни пазари. За „съседен пазар“ се счита пазарът на продукти или услуги, намиращ се пряко нагоре или надолу по веригата спрямо съответния пазар.</w:t>
      </w:r>
    </w:p>
    <w:p w14:paraId="21650BE1" w14:textId="77777777" w:rsidR="00AF260E" w:rsidRPr="008565E6" w:rsidRDefault="00AF260E" w:rsidP="00AF260E">
      <w:pPr>
        <w:pStyle w:val="1"/>
        <w:jc w:val="both"/>
      </w:pPr>
    </w:p>
    <w:p w14:paraId="3C8589D6" w14:textId="77777777" w:rsidR="00AF260E" w:rsidRPr="008565E6" w:rsidRDefault="00AF260E" w:rsidP="00AF260E">
      <w:pPr>
        <w:pStyle w:val="1"/>
        <w:jc w:val="both"/>
      </w:pPr>
      <w:r>
        <w:t>7</w:t>
      </w:r>
      <w:r w:rsidRPr="008565E6">
        <w:t>.</w:t>
      </w:r>
      <w:r w:rsidRPr="008565E6">
        <w:tab/>
        <w:t xml:space="preserve">Съгласно чл. 5, </w:t>
      </w:r>
      <w:proofErr w:type="spellStart"/>
      <w:r w:rsidRPr="008565E6">
        <w:t>пар</w:t>
      </w:r>
      <w:proofErr w:type="spellEnd"/>
      <w:r w:rsidRPr="008565E6">
        <w:t xml:space="preserve">. 1 от Регламент (ЕС) № 1407/2013, минималната помощ, предоставена съгласно същия, може да се </w:t>
      </w:r>
      <w:proofErr w:type="spellStart"/>
      <w:r w:rsidRPr="008565E6">
        <w:t>кумулира</w:t>
      </w:r>
      <w:proofErr w:type="spellEnd"/>
      <w:r w:rsidRPr="008565E6">
        <w:t xml:space="preserve"> с минимална помощ за дейности по услуги от общ икономически интерес, предоставена съгласно Регламент (ЕС) № 360/2012 до тавана, установен в посочения регламент. Тя може да се </w:t>
      </w:r>
      <w:proofErr w:type="spellStart"/>
      <w:r w:rsidRPr="008565E6">
        <w:t>кумулира</w:t>
      </w:r>
      <w:proofErr w:type="spellEnd"/>
      <w:r w:rsidRPr="008565E6">
        <w:t xml:space="preserve"> и с минимална помощ, предоставяна съгласно други регламенти за помощ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, до съответния таван, определен в чл. 3, </w:t>
      </w:r>
      <w:proofErr w:type="spellStart"/>
      <w:r w:rsidRPr="008565E6">
        <w:t>пар</w:t>
      </w:r>
      <w:proofErr w:type="spellEnd"/>
      <w:r w:rsidRPr="008565E6">
        <w:t>. 2 от Регламент (ЕС) № 1407/2013.</w:t>
      </w:r>
    </w:p>
    <w:p w14:paraId="6A059B13" w14:textId="77777777" w:rsidR="00AF260E" w:rsidRPr="008565E6" w:rsidRDefault="00AF260E" w:rsidP="00AF260E">
      <w:pPr>
        <w:pStyle w:val="1"/>
        <w:jc w:val="both"/>
      </w:pPr>
    </w:p>
    <w:p w14:paraId="741B1AEA" w14:textId="77777777" w:rsidR="00AF260E" w:rsidRPr="008565E6" w:rsidRDefault="00AF260E" w:rsidP="00AF260E">
      <w:pPr>
        <w:pStyle w:val="1"/>
        <w:jc w:val="both"/>
      </w:pPr>
      <w:r>
        <w:t>8</w:t>
      </w:r>
      <w:r w:rsidRPr="008565E6">
        <w:t>.</w:t>
      </w:r>
      <w:r w:rsidRPr="008565E6">
        <w:tab/>
        <w:t xml:space="preserve">Съгласно чл. 5, </w:t>
      </w:r>
      <w:proofErr w:type="spellStart"/>
      <w:r w:rsidRPr="008565E6">
        <w:t>пар</w:t>
      </w:r>
      <w:proofErr w:type="spellEnd"/>
      <w:r w:rsidRPr="008565E6">
        <w:t xml:space="preserve">. 2 от Регламент (ЕС) № 1407/2013, помощта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 може да се </w:t>
      </w:r>
      <w:proofErr w:type="spellStart"/>
      <w:r w:rsidRPr="008565E6">
        <w:t>кумулира</w:t>
      </w:r>
      <w:proofErr w:type="spellEnd"/>
      <w:r w:rsidRPr="008565E6">
        <w:t xml:space="preserve"> с държавна помощ, отпусната за същите допустими разходи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8565E6">
        <w:t>кумулира</w:t>
      </w:r>
      <w:proofErr w:type="spellEnd"/>
      <w:r w:rsidRPr="008565E6">
        <w:t xml:space="preserve"> с държавна помощ независимо от интензитетите.</w:t>
      </w:r>
    </w:p>
    <w:p w14:paraId="4EE47C3E" w14:textId="77777777" w:rsidR="00AF260E" w:rsidRPr="008565E6" w:rsidRDefault="00AF260E" w:rsidP="00AF260E">
      <w:pPr>
        <w:pStyle w:val="1"/>
        <w:jc w:val="both"/>
      </w:pPr>
    </w:p>
    <w:p w14:paraId="2E7F2C51" w14:textId="77777777" w:rsidR="00AF260E" w:rsidRPr="008565E6" w:rsidRDefault="00AF260E" w:rsidP="00AF260E">
      <w:pPr>
        <w:pStyle w:val="1"/>
        <w:jc w:val="both"/>
      </w:pPr>
      <w:r>
        <w:t>9</w:t>
      </w:r>
      <w:r w:rsidRPr="008565E6">
        <w:t xml:space="preserve">. </w:t>
      </w:r>
      <w:r w:rsidRPr="008565E6">
        <w:tab/>
        <w:t xml:space="preserve">Определения при </w:t>
      </w:r>
      <w:r w:rsidRPr="008565E6">
        <w:rPr>
          <w:b/>
        </w:rPr>
        <w:t>преобразуване на предприятие</w:t>
      </w:r>
      <w:r w:rsidRPr="008565E6">
        <w:t>:</w:t>
      </w:r>
    </w:p>
    <w:p w14:paraId="5FD3F870" w14:textId="77777777" w:rsidR="00AF260E" w:rsidRPr="008565E6" w:rsidRDefault="00AF260E" w:rsidP="00AF260E">
      <w:pPr>
        <w:pStyle w:val="m"/>
        <w:rPr>
          <w:rFonts w:ascii="Verdana" w:hAnsi="Verdana"/>
        </w:rPr>
      </w:pPr>
      <w:bookmarkStart w:id="4" w:name="to_paragraph_id3712857"/>
      <w:bookmarkEnd w:id="4"/>
    </w:p>
    <w:p w14:paraId="61EED8CC" w14:textId="77777777" w:rsidR="00AF260E" w:rsidRPr="008565E6" w:rsidRDefault="00AF260E" w:rsidP="00AF260E">
      <w:pPr>
        <w:pStyle w:val="m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565E6">
        <w:rPr>
          <w:rFonts w:ascii="Calibri" w:hAnsi="Calibri"/>
          <w:b/>
          <w:sz w:val="22"/>
          <w:szCs w:val="22"/>
          <w:u w:val="single"/>
        </w:rPr>
        <w:t>Вливане</w:t>
      </w:r>
      <w:r w:rsidRPr="008565E6">
        <w:rPr>
          <w:rFonts w:ascii="Calibri" w:hAnsi="Calibri"/>
          <w:sz w:val="22"/>
          <w:szCs w:val="22"/>
        </w:rPr>
        <w:t xml:space="preserve"> - цялото имущество на едно или повече търговски дружества (преобразуващи се дружества) преминава към едно съществуващо дружество (приемащо дружество), което става техен правоприемник.</w:t>
      </w:r>
      <w:bookmarkStart w:id="5" w:name="to_paragraph_id3711733"/>
      <w:bookmarkEnd w:id="5"/>
    </w:p>
    <w:p w14:paraId="22FFEA78" w14:textId="77777777" w:rsidR="00AF260E" w:rsidRPr="008565E6" w:rsidRDefault="00AF260E" w:rsidP="00AF260E">
      <w:pPr>
        <w:pStyle w:val="m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565E6">
        <w:rPr>
          <w:rFonts w:ascii="Calibri" w:hAnsi="Calibri"/>
          <w:b/>
          <w:sz w:val="22"/>
          <w:szCs w:val="22"/>
          <w:u w:val="single"/>
        </w:rPr>
        <w:t>Сливане</w:t>
      </w:r>
      <w:r w:rsidRPr="008565E6">
        <w:rPr>
          <w:rFonts w:ascii="Calibri" w:hAnsi="Calibri"/>
          <w:sz w:val="22"/>
          <w:szCs w:val="22"/>
        </w:rPr>
        <w:t xml:space="preserve"> - цялото имущество на две или повече търговски дружества (преобразуващи се дружества) преминава към едно новоучредено дружество, което става техен правоприемник.</w:t>
      </w:r>
      <w:bookmarkStart w:id="6" w:name="to_paragraph_id3711735"/>
      <w:bookmarkEnd w:id="6"/>
    </w:p>
    <w:p w14:paraId="4ED2C7B2" w14:textId="77777777" w:rsidR="00AF260E" w:rsidRPr="008565E6" w:rsidRDefault="00AF260E" w:rsidP="00AF260E">
      <w:pPr>
        <w:pStyle w:val="m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565E6">
        <w:rPr>
          <w:rFonts w:ascii="Calibri" w:hAnsi="Calibri"/>
          <w:b/>
          <w:sz w:val="22"/>
          <w:szCs w:val="22"/>
          <w:u w:val="single"/>
        </w:rPr>
        <w:t>Разделяне</w:t>
      </w:r>
      <w:r w:rsidRPr="008565E6">
        <w:rPr>
          <w:rFonts w:ascii="Calibri" w:hAnsi="Calibri"/>
          <w:sz w:val="22"/>
          <w:szCs w:val="22"/>
        </w:rPr>
        <w:t xml:space="preserve"> - цялото имущество на едно търговско дружество (преобразуващо се дружество) преминава към две или повече дружества, които стават негови правоприемници за съответна част.</w:t>
      </w:r>
      <w:bookmarkStart w:id="7" w:name="to_paragraph_id3711737"/>
      <w:bookmarkEnd w:id="7"/>
    </w:p>
    <w:p w14:paraId="0743EA29" w14:textId="77777777" w:rsidR="00AF260E" w:rsidRPr="008565E6" w:rsidRDefault="00AF260E" w:rsidP="00AF260E">
      <w:pPr>
        <w:pStyle w:val="m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565E6">
        <w:rPr>
          <w:rFonts w:ascii="Calibri" w:hAnsi="Calibri"/>
          <w:b/>
          <w:sz w:val="22"/>
          <w:szCs w:val="22"/>
          <w:u w:val="single"/>
        </w:rPr>
        <w:t xml:space="preserve">Отделяне </w:t>
      </w:r>
      <w:r w:rsidRPr="008565E6">
        <w:rPr>
          <w:rFonts w:ascii="Calibri" w:hAnsi="Calibri"/>
          <w:sz w:val="22"/>
          <w:szCs w:val="22"/>
        </w:rPr>
        <w:t>- част от имуществото на едно търговско дружество (преобразуващо се дружество) преминава към едно или няколко дружества, които стават негови правоприемници за тази част от имуществото.</w:t>
      </w:r>
      <w:bookmarkStart w:id="8" w:name="to_paragraph_id3711739"/>
      <w:bookmarkEnd w:id="8"/>
    </w:p>
    <w:p w14:paraId="537AC8FC" w14:textId="77777777" w:rsidR="00AF260E" w:rsidRPr="008565E6" w:rsidRDefault="00AF260E" w:rsidP="00AF260E">
      <w:pPr>
        <w:pStyle w:val="m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565E6">
        <w:rPr>
          <w:rFonts w:ascii="Calibri" w:hAnsi="Calibri"/>
          <w:b/>
          <w:sz w:val="22"/>
          <w:szCs w:val="22"/>
          <w:u w:val="single"/>
        </w:rPr>
        <w:t>Отделяне на еднолично търговско дружество</w:t>
      </w:r>
      <w:r w:rsidRPr="008565E6">
        <w:rPr>
          <w:rFonts w:ascii="Calibri" w:hAnsi="Calibri"/>
          <w:sz w:val="22"/>
          <w:szCs w:val="22"/>
        </w:rPr>
        <w:t xml:space="preserve"> - част от имуществото на едно търговско дружество (преобразуващо се дружество) преминава върху едно или повече еднолични дружества с ограничена отговорност и/или еднолични акционерни дружества (новоучредени дружества), при което преобразуващото се дружество става едноличен собственик на капитала им.</w:t>
      </w:r>
    </w:p>
    <w:p w14:paraId="287D5E30" w14:textId="77777777" w:rsidR="00AF260E" w:rsidRPr="008565E6" w:rsidRDefault="00AF260E" w:rsidP="00AF260E">
      <w:pPr>
        <w:pStyle w:val="1"/>
        <w:jc w:val="both"/>
      </w:pPr>
    </w:p>
    <w:p w14:paraId="1C05A07C" w14:textId="77777777" w:rsidR="00734C9C" w:rsidRPr="00244D46" w:rsidRDefault="00734C9C" w:rsidP="00734C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734C9C" w:rsidRPr="00244D46" w:rsidSect="00244D46">
          <w:footerReference w:type="default" r:id="rId9"/>
          <w:headerReference w:type="first" r:id="rId10"/>
          <w:pgSz w:w="16838" w:h="11906" w:orient="landscape"/>
          <w:pgMar w:top="1417" w:right="993" w:bottom="1135" w:left="993" w:header="142" w:footer="686" w:gutter="0"/>
          <w:cols w:space="708"/>
          <w:titlePg/>
          <w:docGrid w:linePitch="360"/>
        </w:sectPr>
      </w:pPr>
    </w:p>
    <w:p w14:paraId="4F4488B5" w14:textId="7A9D728E" w:rsidR="00734C9C" w:rsidRPr="00643D61" w:rsidRDefault="00734C9C" w:rsidP="00734C9C">
      <w:pPr>
        <w:spacing w:before="60"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  <w:sectPr w:rsidR="00734C9C" w:rsidRPr="00643D61" w:rsidSect="00AF260E">
          <w:pgSz w:w="11906" w:h="16838"/>
          <w:pgMar w:top="993" w:right="1417" w:bottom="1417" w:left="1417" w:header="708" w:footer="708" w:gutter="0"/>
          <w:cols w:num="2" w:space="708"/>
          <w:docGrid w:linePitch="360"/>
        </w:sectPr>
      </w:pPr>
    </w:p>
    <w:p w14:paraId="594A037E" w14:textId="77777777" w:rsidR="00B94C19" w:rsidRPr="00244D46" w:rsidRDefault="00B94C19" w:rsidP="00B94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94C19" w:rsidRPr="00244D46" w:rsidSect="00B94C19">
          <w:headerReference w:type="default" r:id="rId11"/>
          <w:footerReference w:type="default" r:id="rId12"/>
          <w:type w:val="continuous"/>
          <w:pgSz w:w="11906" w:h="16838"/>
          <w:pgMar w:top="993" w:right="1417" w:bottom="993" w:left="1417" w:header="142" w:footer="686" w:gutter="0"/>
          <w:cols w:space="708"/>
          <w:docGrid w:linePitch="360"/>
        </w:sectPr>
      </w:pPr>
    </w:p>
    <w:p w14:paraId="0774E14E" w14:textId="4E49A721" w:rsidR="00734C9C" w:rsidRPr="00734C9C" w:rsidRDefault="00734C9C" w:rsidP="00B94C19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sectPr w:rsidR="00734C9C" w:rsidRPr="00734C9C" w:rsidSect="00734C9C"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94A6E" w14:textId="77777777" w:rsidR="00A73C65" w:rsidRDefault="00A73C65" w:rsidP="0056023B">
      <w:pPr>
        <w:spacing w:after="0" w:line="240" w:lineRule="auto"/>
      </w:pPr>
      <w:r>
        <w:separator/>
      </w:r>
    </w:p>
  </w:endnote>
  <w:endnote w:type="continuationSeparator" w:id="0">
    <w:p w14:paraId="79BCB4BC" w14:textId="77777777" w:rsidR="00A73C65" w:rsidRDefault="00A73C65" w:rsidP="005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6639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8DFA8" w14:textId="2EE58651" w:rsidR="00C22B9C" w:rsidRDefault="00C22B9C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759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8412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5AFC8" w14:textId="51C402A8" w:rsidR="00C22B9C" w:rsidRDefault="00C22B9C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EAA46" w14:textId="77777777" w:rsidR="00A73C65" w:rsidRDefault="00A73C65" w:rsidP="0056023B">
      <w:pPr>
        <w:spacing w:after="0" w:line="240" w:lineRule="auto"/>
      </w:pPr>
      <w:r>
        <w:separator/>
      </w:r>
    </w:p>
  </w:footnote>
  <w:footnote w:type="continuationSeparator" w:id="0">
    <w:p w14:paraId="06C3CCBE" w14:textId="77777777" w:rsidR="00A73C65" w:rsidRDefault="00A73C65" w:rsidP="0056023B">
      <w:pPr>
        <w:spacing w:after="0" w:line="240" w:lineRule="auto"/>
      </w:pPr>
      <w:r>
        <w:continuationSeparator/>
      </w:r>
    </w:p>
  </w:footnote>
  <w:footnote w:id="1">
    <w:p w14:paraId="6C932DD4" w14:textId="77777777" w:rsidR="00C22B9C" w:rsidRPr="00257750" w:rsidRDefault="00C22B9C" w:rsidP="00AF260E">
      <w:pPr>
        <w:pStyle w:val="af"/>
        <w:jc w:val="both"/>
        <w:rPr>
          <w:rFonts w:ascii="Cambria" w:hAnsi="Cambria"/>
          <w:sz w:val="18"/>
          <w:szCs w:val="18"/>
        </w:rPr>
      </w:pPr>
      <w:r w:rsidRPr="00E8625C">
        <w:rPr>
          <w:rStyle w:val="af1"/>
          <w:rFonts w:ascii="Cambria" w:hAnsi="Cambria"/>
          <w:sz w:val="18"/>
          <w:szCs w:val="18"/>
        </w:rPr>
        <w:footnoteRef/>
      </w:r>
      <w:r w:rsidRPr="00E8625C">
        <w:rPr>
          <w:rFonts w:ascii="Cambria" w:hAnsi="Cambria"/>
          <w:sz w:val="18"/>
          <w:szCs w:val="18"/>
        </w:rPr>
        <w:t xml:space="preserve"> 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E8625C">
        <w:rPr>
          <w:rFonts w:ascii="Cambria" w:hAnsi="Cambria"/>
          <w:sz w:val="18"/>
          <w:szCs w:val="18"/>
          <w:lang w:val="en-US"/>
        </w:rPr>
        <w:t>de</w:t>
      </w:r>
      <w:r w:rsidRPr="00E8625C">
        <w:rPr>
          <w:rFonts w:ascii="Cambria" w:hAnsi="Cambria"/>
          <w:sz w:val="18"/>
          <w:szCs w:val="18"/>
          <w:lang w:val="ru-RU"/>
        </w:rPr>
        <w:t xml:space="preserve"> </w:t>
      </w:r>
      <w:proofErr w:type="spellStart"/>
      <w:r w:rsidRPr="00E8625C">
        <w:rPr>
          <w:rFonts w:ascii="Cambria" w:hAnsi="Cambria"/>
          <w:sz w:val="18"/>
          <w:szCs w:val="18"/>
          <w:lang w:val="en-US"/>
        </w:rPr>
        <w:t>minimis</w:t>
      </w:r>
      <w:proofErr w:type="spellEnd"/>
      <w:r w:rsidRPr="00E8625C">
        <w:rPr>
          <w:rFonts w:ascii="Cambria" w:hAnsi="Cambria"/>
          <w:sz w:val="18"/>
          <w:szCs w:val="18"/>
        </w:rPr>
        <w:t xml:space="preserve"> (О</w:t>
      </w:r>
      <w:r w:rsidRPr="00E8625C">
        <w:rPr>
          <w:rFonts w:ascii="Cambria" w:hAnsi="Cambria"/>
          <w:sz w:val="18"/>
          <w:szCs w:val="18"/>
          <w:lang w:val="en-US"/>
        </w:rPr>
        <w:t>B</w:t>
      </w:r>
      <w:r w:rsidRPr="00E8625C">
        <w:rPr>
          <w:rFonts w:ascii="Cambria" w:hAnsi="Cambria"/>
          <w:sz w:val="18"/>
          <w:szCs w:val="18"/>
        </w:rPr>
        <w:t>, L 352</w:t>
      </w:r>
      <w:r w:rsidRPr="00E8625C">
        <w:rPr>
          <w:rFonts w:ascii="Cambria" w:hAnsi="Cambria"/>
          <w:sz w:val="18"/>
          <w:szCs w:val="18"/>
          <w:lang w:val="ru-RU"/>
        </w:rPr>
        <w:t>/1</w:t>
      </w:r>
      <w:r w:rsidRPr="00E8625C">
        <w:rPr>
          <w:rFonts w:ascii="Cambria" w:hAnsi="Cambria"/>
          <w:sz w:val="18"/>
          <w:szCs w:val="18"/>
        </w:rPr>
        <w:t xml:space="preserve"> от 24.12.2013 г.)</w:t>
      </w:r>
      <w:r>
        <w:rPr>
          <w:rFonts w:ascii="Cambria" w:hAnsi="Cambria"/>
          <w:sz w:val="18"/>
          <w:szCs w:val="18"/>
        </w:rPr>
        <w:t>, като същата може да бъде адаптирана към изискванията на всеки друг регламент за минимална помощ.</w:t>
      </w:r>
    </w:p>
  </w:footnote>
  <w:footnote w:id="2">
    <w:p w14:paraId="65520869" w14:textId="44FBE250" w:rsidR="00C22B9C" w:rsidRPr="00CE3743" w:rsidRDefault="00C22B9C" w:rsidP="00AF260E">
      <w:pPr>
        <w:pStyle w:val="a4"/>
        <w:spacing w:after="120"/>
        <w:rPr>
          <w:rFonts w:ascii="Cambria" w:eastAsia="Calibri" w:hAnsi="Cambria"/>
          <w:sz w:val="18"/>
          <w:szCs w:val="18"/>
          <w:lang w:eastAsia="en-US"/>
        </w:rPr>
      </w:pPr>
      <w:r>
        <w:rPr>
          <w:rStyle w:val="af1"/>
        </w:rPr>
        <w:footnoteRef/>
      </w:r>
      <w:r>
        <w:t xml:space="preserve"> </w:t>
      </w:r>
      <w:r w:rsidRPr="00CE3743">
        <w:rPr>
          <w:rFonts w:ascii="Cambria" w:hAnsi="Cambria"/>
          <w:sz w:val="18"/>
          <w:szCs w:val="18"/>
        </w:rPr>
        <w:t>Към момента на кандидатстване декларацията се попълва и подписва от поне едно от лицата с право да представлява кандидата/партньора. Преди подписване на административен договор актуалната декларация за минимални и държавни помощи се п</w:t>
      </w:r>
      <w:r w:rsidRPr="00CE3743">
        <w:rPr>
          <w:rFonts w:ascii="Cambria" w:eastAsia="Calibri" w:hAnsi="Cambria"/>
          <w:sz w:val="18"/>
          <w:szCs w:val="18"/>
          <w:lang w:eastAsia="en-US"/>
        </w:rPr>
        <w:t xml:space="preserve">опълва и се подписва от </w:t>
      </w:r>
      <w:r w:rsidRPr="00CE3743">
        <w:rPr>
          <w:rFonts w:ascii="Cambria" w:eastAsia="Calibri" w:hAnsi="Cambria"/>
          <w:b/>
          <w:sz w:val="18"/>
          <w:szCs w:val="18"/>
          <w:lang w:eastAsia="en-US"/>
        </w:rPr>
        <w:t>всички</w:t>
      </w:r>
      <w:r w:rsidRPr="00CE3743">
        <w:rPr>
          <w:rFonts w:ascii="Cambria" w:eastAsia="Calibri" w:hAnsi="Cambria"/>
          <w:sz w:val="18"/>
          <w:szCs w:val="18"/>
          <w:lang w:eastAsia="en-US"/>
        </w:rPr>
        <w:t xml:space="preserve"> лица, които са </w:t>
      </w:r>
      <w:proofErr w:type="spellStart"/>
      <w:r w:rsidRPr="00CE3743">
        <w:rPr>
          <w:rFonts w:ascii="Cambria" w:eastAsia="Calibri" w:hAnsi="Cambria"/>
          <w:sz w:val="18"/>
          <w:szCs w:val="18"/>
          <w:lang w:eastAsia="en-US"/>
        </w:rPr>
        <w:t>овластени</w:t>
      </w:r>
      <w:proofErr w:type="spellEnd"/>
      <w:r w:rsidRPr="00CE3743">
        <w:rPr>
          <w:rFonts w:ascii="Cambria" w:eastAsia="Calibri" w:hAnsi="Cambria"/>
          <w:sz w:val="18"/>
          <w:szCs w:val="18"/>
          <w:lang w:eastAsia="en-US"/>
        </w:rPr>
        <w:t xml:space="preserve"> да представляват кандидата/</w:t>
      </w:r>
      <w:r w:rsidRPr="00934F37">
        <w:rPr>
          <w:rFonts w:ascii="Cambria" w:eastAsia="Calibri" w:hAnsi="Cambria"/>
          <w:sz w:val="18"/>
          <w:szCs w:val="18"/>
          <w:lang w:eastAsia="en-US"/>
        </w:rPr>
        <w:t>партньора</w:t>
      </w:r>
      <w:r w:rsidRPr="00CE3743">
        <w:rPr>
          <w:rFonts w:ascii="Cambria" w:eastAsia="Calibri" w:hAnsi="Cambria"/>
          <w:sz w:val="18"/>
          <w:szCs w:val="18"/>
          <w:lang w:eastAsia="en-US"/>
        </w:rPr>
        <w:t>, независимо дали г</w:t>
      </w:r>
      <w:r w:rsidRPr="00CE3743">
        <w:rPr>
          <w:rFonts w:ascii="Cambria" w:eastAsia="Calibri" w:hAnsi="Cambria"/>
          <w:sz w:val="18"/>
          <w:szCs w:val="18"/>
          <w:lang w:val="en-US" w:eastAsia="en-US"/>
        </w:rPr>
        <w:t>o</w:t>
      </w:r>
      <w:r w:rsidRPr="00CE3743">
        <w:rPr>
          <w:rFonts w:ascii="Cambria" w:eastAsia="Calibri" w:hAnsi="Cambria"/>
          <w:sz w:val="18"/>
          <w:szCs w:val="18"/>
          <w:lang w:eastAsia="en-US"/>
        </w:rPr>
        <w:t xml:space="preserve"> представляват заедно и/или поотделно и са вписани в </w:t>
      </w:r>
      <w:r w:rsidR="0006764B">
        <w:rPr>
          <w:rFonts w:ascii="Cambria" w:eastAsia="Calibri" w:hAnsi="Cambria"/>
          <w:sz w:val="18"/>
          <w:szCs w:val="18"/>
          <w:lang w:eastAsia="en-US"/>
        </w:rPr>
        <w:t>ТРРЮЛНЦ</w:t>
      </w:r>
      <w:r w:rsidRPr="00CE3743">
        <w:rPr>
          <w:rFonts w:ascii="Cambria" w:eastAsia="Calibri" w:hAnsi="Cambria"/>
          <w:sz w:val="18"/>
          <w:szCs w:val="18"/>
          <w:lang w:eastAsia="en-US"/>
        </w:rPr>
        <w:t>, или са определени като такива в учредителен акт, когато тези обстоятелства не подлежат на вписване.</w:t>
      </w:r>
    </w:p>
    <w:p w14:paraId="1719A1A7" w14:textId="77777777" w:rsidR="00C22B9C" w:rsidRPr="004A658A" w:rsidRDefault="00C22B9C" w:rsidP="00AF260E">
      <w:pPr>
        <w:pStyle w:val="af"/>
      </w:pPr>
      <w:r>
        <w:t xml:space="preserve">. </w:t>
      </w:r>
    </w:p>
  </w:footnote>
  <w:footnote w:id="3">
    <w:p w14:paraId="4D5B40A9" w14:textId="77777777" w:rsidR="00C22B9C" w:rsidRPr="002411ED" w:rsidRDefault="00C22B9C" w:rsidP="00AF260E">
      <w:pPr>
        <w:pStyle w:val="af"/>
        <w:spacing w:after="120"/>
        <w:jc w:val="both"/>
        <w:rPr>
          <w:rFonts w:ascii="Cambria" w:hAnsi="Cambria"/>
          <w:sz w:val="18"/>
          <w:szCs w:val="18"/>
        </w:rPr>
      </w:pPr>
      <w:r w:rsidRPr="00E8625C">
        <w:rPr>
          <w:rStyle w:val="af1"/>
          <w:rFonts w:ascii="Cambria" w:hAnsi="Cambria"/>
          <w:sz w:val="18"/>
          <w:szCs w:val="18"/>
        </w:rPr>
        <w:footnoteRef/>
      </w:r>
      <w:r w:rsidRPr="00E8625C">
        <w:rPr>
          <w:rFonts w:ascii="Cambria" w:hAnsi="Cambria"/>
          <w:sz w:val="18"/>
          <w:szCs w:val="18"/>
        </w:rPr>
        <w:t xml:space="preserve"> 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</w:footnote>
  <w:footnote w:id="4">
    <w:p w14:paraId="40CC67B0" w14:textId="77777777" w:rsidR="00C22B9C" w:rsidRPr="001D32D8" w:rsidRDefault="00C22B9C" w:rsidP="00AF260E">
      <w:pPr>
        <w:pStyle w:val="af"/>
        <w:rPr>
          <w:rStyle w:val="af1"/>
          <w:rFonts w:ascii="Cambria" w:hAnsi="Cambria"/>
          <w:sz w:val="18"/>
          <w:szCs w:val="18"/>
        </w:rPr>
      </w:pPr>
      <w:r w:rsidRPr="001D32D8">
        <w:rPr>
          <w:rStyle w:val="af1"/>
          <w:rFonts w:ascii="Cambria" w:hAnsi="Cambria"/>
          <w:sz w:val="18"/>
          <w:szCs w:val="18"/>
        </w:rPr>
        <w:footnoteRef/>
      </w:r>
      <w:r w:rsidRPr="001D32D8">
        <w:rPr>
          <w:rStyle w:val="af1"/>
          <w:rFonts w:ascii="Cambria" w:hAnsi="Cambria"/>
          <w:sz w:val="18"/>
          <w:szCs w:val="18"/>
        </w:rPr>
        <w:t xml:space="preserve"> </w:t>
      </w:r>
      <w:r w:rsidRPr="001D32D8">
        <w:rPr>
          <w:rFonts w:ascii="Cambria" w:hAnsi="Cambria"/>
          <w:sz w:val="18"/>
          <w:szCs w:val="18"/>
        </w:rPr>
        <w:t>Година „Х-1” е годината, предхождаща текущата година - година „Х”.</w:t>
      </w:r>
    </w:p>
  </w:footnote>
  <w:footnote w:id="5">
    <w:p w14:paraId="7CB2B209" w14:textId="77777777" w:rsidR="00C22B9C" w:rsidRPr="001D32D8" w:rsidRDefault="00C22B9C" w:rsidP="00AF260E">
      <w:pPr>
        <w:pStyle w:val="af"/>
        <w:rPr>
          <w:rFonts w:ascii="Cambria" w:hAnsi="Cambria"/>
          <w:sz w:val="18"/>
          <w:szCs w:val="18"/>
          <w:lang w:val="ru-RU"/>
        </w:rPr>
      </w:pPr>
      <w:r w:rsidRPr="001D32D8">
        <w:rPr>
          <w:rStyle w:val="af1"/>
          <w:rFonts w:ascii="Cambria" w:hAnsi="Cambria"/>
          <w:sz w:val="18"/>
          <w:szCs w:val="18"/>
        </w:rPr>
        <w:footnoteRef/>
      </w:r>
      <w:r w:rsidRPr="001D32D8">
        <w:rPr>
          <w:rFonts w:ascii="Cambria" w:hAnsi="Cambria"/>
          <w:sz w:val="18"/>
          <w:szCs w:val="18"/>
        </w:rPr>
        <w:t xml:space="preserve"> Помощи, получени на територията на друга държава членка на Европейския съюз не са обект на настоящата Декларация.</w:t>
      </w:r>
    </w:p>
  </w:footnote>
  <w:footnote w:id="6">
    <w:p w14:paraId="6E650112" w14:textId="77777777" w:rsidR="00C22B9C" w:rsidRDefault="00C22B9C" w:rsidP="00AF260E"/>
  </w:footnote>
  <w:footnote w:id="7">
    <w:p w14:paraId="33E70ED8" w14:textId="77777777" w:rsidR="00C22B9C" w:rsidRPr="004723B5" w:rsidRDefault="00C22B9C" w:rsidP="00AF260E">
      <w:pPr>
        <w:pStyle w:val="af"/>
        <w:rPr>
          <w:rFonts w:ascii="Cambria" w:hAnsi="Cambria"/>
          <w:sz w:val="18"/>
          <w:szCs w:val="18"/>
        </w:rPr>
      </w:pPr>
      <w:r w:rsidRPr="004723B5">
        <w:rPr>
          <w:rStyle w:val="af1"/>
          <w:rFonts w:ascii="Cambria" w:hAnsi="Cambria"/>
          <w:sz w:val="18"/>
          <w:szCs w:val="18"/>
        </w:rPr>
        <w:footnoteRef/>
      </w:r>
      <w:r w:rsidRPr="004723B5">
        <w:rPr>
          <w:rFonts w:ascii="Cambria" w:hAnsi="Cambria"/>
          <w:sz w:val="18"/>
          <w:szCs w:val="18"/>
        </w:rPr>
        <w:t xml:space="preserve"> 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de minimis в селскостопанския сектор  (OB L 352 от 24.12.2013)</w:t>
      </w:r>
    </w:p>
  </w:footnote>
  <w:footnote w:id="8">
    <w:p w14:paraId="42313F53" w14:textId="77777777" w:rsidR="00C22B9C" w:rsidRPr="004723B5" w:rsidRDefault="00C22B9C" w:rsidP="00AF260E">
      <w:pPr>
        <w:pStyle w:val="af"/>
        <w:ind w:left="142" w:hanging="142"/>
        <w:jc w:val="both"/>
        <w:rPr>
          <w:rFonts w:ascii="Cambria" w:hAnsi="Cambria"/>
          <w:sz w:val="18"/>
          <w:szCs w:val="18"/>
        </w:rPr>
      </w:pPr>
      <w:r w:rsidRPr="004723B5">
        <w:rPr>
          <w:rStyle w:val="af1"/>
          <w:rFonts w:ascii="Cambria" w:hAnsi="Cambria"/>
          <w:sz w:val="18"/>
          <w:szCs w:val="18"/>
        </w:rPr>
        <w:footnoteRef/>
      </w:r>
      <w:r w:rsidRPr="004723B5">
        <w:rPr>
          <w:rFonts w:ascii="Cambria" w:hAnsi="Cambria"/>
          <w:sz w:val="18"/>
          <w:szCs w:val="18"/>
        </w:rPr>
        <w:t xml:space="preserve"> </w:t>
      </w:r>
      <w:r w:rsidRPr="004723B5">
        <w:rPr>
          <w:rFonts w:ascii="Cambria" w:hAnsi="Cambria"/>
          <w:sz w:val="18"/>
          <w:szCs w:val="18"/>
        </w:rPr>
        <w:tab/>
        <w:t xml:space="preserve">Регламент (ЕС) № 717/2014 на Комисията от 27 юни 2014 година за прилагане на членове 107 и 108 от Договора за функционирането на Европейския съюз към помощта </w:t>
      </w:r>
      <w:r w:rsidRPr="004723B5">
        <w:rPr>
          <w:rFonts w:ascii="Cambria" w:hAnsi="Cambria"/>
          <w:sz w:val="18"/>
          <w:szCs w:val="18"/>
          <w:lang w:val="en-US"/>
        </w:rPr>
        <w:t>de</w:t>
      </w:r>
      <w:r w:rsidRPr="004723B5">
        <w:rPr>
          <w:rFonts w:ascii="Cambria" w:hAnsi="Cambria"/>
          <w:sz w:val="18"/>
          <w:szCs w:val="18"/>
          <w:lang w:val="ru-RU"/>
        </w:rPr>
        <w:t xml:space="preserve"> </w:t>
      </w:r>
      <w:proofErr w:type="spellStart"/>
      <w:r w:rsidRPr="004723B5">
        <w:rPr>
          <w:rFonts w:ascii="Cambria" w:hAnsi="Cambria"/>
          <w:sz w:val="18"/>
          <w:szCs w:val="18"/>
          <w:lang w:val="en-US"/>
        </w:rPr>
        <w:t>minimis</w:t>
      </w:r>
      <w:proofErr w:type="spellEnd"/>
      <w:r w:rsidRPr="004723B5">
        <w:rPr>
          <w:rFonts w:ascii="Cambria" w:hAnsi="Cambria"/>
          <w:sz w:val="18"/>
          <w:szCs w:val="18"/>
        </w:rPr>
        <w:t xml:space="preserve"> в сектора на рибарството и аквакултурите (ОВ, L 190/45 от 28.06.2014 г.)</w:t>
      </w:r>
    </w:p>
    <w:p w14:paraId="7657183C" w14:textId="77777777" w:rsidR="00C22B9C" w:rsidRDefault="00C22B9C" w:rsidP="00AF260E">
      <w:pPr>
        <w:pStyle w:val="af"/>
        <w:ind w:left="142" w:hanging="426"/>
        <w:jc w:val="both"/>
      </w:pPr>
    </w:p>
  </w:footnote>
  <w:footnote w:id="9">
    <w:p w14:paraId="0649A1C6" w14:textId="77777777" w:rsidR="00C22B9C" w:rsidRPr="00E8625C" w:rsidRDefault="00C22B9C" w:rsidP="00AF260E">
      <w:pPr>
        <w:pStyle w:val="af"/>
        <w:rPr>
          <w:rFonts w:ascii="Cambria" w:hAnsi="Cambria"/>
          <w:sz w:val="18"/>
          <w:szCs w:val="18"/>
        </w:rPr>
      </w:pPr>
      <w:r w:rsidRPr="00E8625C">
        <w:rPr>
          <w:rStyle w:val="af1"/>
          <w:rFonts w:ascii="Cambria" w:hAnsi="Cambria"/>
          <w:sz w:val="18"/>
          <w:szCs w:val="18"/>
        </w:rPr>
        <w:footnoteRef/>
      </w:r>
      <w:r w:rsidRPr="00E8625C">
        <w:rPr>
          <w:rFonts w:ascii="Cambria" w:hAnsi="Cambria"/>
          <w:sz w:val="18"/>
          <w:szCs w:val="18"/>
        </w:rPr>
        <w:t xml:space="preserve"> Помощи, получени на територията на друга държава членка на Европейския съюз не са обект на настоящата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138"/>
      <w:gridCol w:w="4006"/>
      <w:gridCol w:w="3769"/>
      <w:gridCol w:w="3908"/>
    </w:tblGrid>
    <w:tr w:rsidR="00353A6E" w:rsidRPr="00353A6E" w14:paraId="77CC6C05" w14:textId="77777777" w:rsidTr="00353A6E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9AD6263" w14:textId="77777777" w:rsidR="00353A6E" w:rsidRPr="00353A6E" w:rsidRDefault="00353A6E" w:rsidP="00353A6E">
          <w:pPr>
            <w:spacing w:after="160"/>
            <w:jc w:val="center"/>
            <w:rPr>
              <w:rFonts w:ascii="Calibri" w:eastAsia="Calibri" w:hAnsi="Calibri" w:cs="Times New Roman"/>
              <w:b/>
              <w:sz w:val="20"/>
              <w:szCs w:val="20"/>
            </w:rPr>
          </w:pPr>
          <w:r w:rsidRPr="00353A6E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23D9BD3A" wp14:editId="733D1017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2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BA43785" w14:textId="24DF3930" w:rsidR="00353A6E" w:rsidRPr="00353A6E" w:rsidRDefault="00C14AC8" w:rsidP="00353A6E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  <w:r w:rsidRPr="00353A6E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089F4123" wp14:editId="22A1B530">
                <wp:simplePos x="0" y="0"/>
                <wp:positionH relativeFrom="column">
                  <wp:posOffset>245110</wp:posOffset>
                </wp:positionH>
                <wp:positionV relativeFrom="paragraph">
                  <wp:posOffset>46355</wp:posOffset>
                </wp:positionV>
                <wp:extent cx="1138555" cy="974090"/>
                <wp:effectExtent l="0" t="0" r="4445" b="0"/>
                <wp:wrapNone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5F2D510" w14:textId="77777777" w:rsidR="00353A6E" w:rsidRPr="00353A6E" w:rsidRDefault="00353A6E" w:rsidP="00353A6E">
          <w:pPr>
            <w:spacing w:after="160"/>
            <w:rPr>
              <w:rFonts w:ascii="Calibri" w:eastAsia="Calibri" w:hAnsi="Calibri" w:cs="Times New Roman"/>
              <w:b/>
            </w:rPr>
          </w:pPr>
        </w:p>
        <w:p w14:paraId="2FE4A872" w14:textId="77777777" w:rsidR="00353A6E" w:rsidRPr="00353A6E" w:rsidRDefault="00353A6E" w:rsidP="00353A6E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  <w:r w:rsidRPr="00353A6E">
            <w:rPr>
              <w:rFonts w:ascii="Calibri" w:eastAsia="Calibri" w:hAnsi="Calibri" w:cs="Times New Roman"/>
              <w:b/>
              <w:noProof/>
              <w:lang w:eastAsia="bg-BG"/>
            </w:rPr>
            <w:drawing>
              <wp:inline distT="0" distB="0" distL="0" distR="0" wp14:anchorId="737A863A" wp14:editId="3E7C4C8A">
                <wp:extent cx="765810" cy="595630"/>
                <wp:effectExtent l="0" t="0" r="0" b="0"/>
                <wp:docPr id="8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5810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21EEAE3" w14:textId="41E9037F" w:rsidR="00353A6E" w:rsidRPr="00353A6E" w:rsidRDefault="00C14AC8" w:rsidP="00353A6E">
          <w:pPr>
            <w:spacing w:after="160"/>
            <w:rPr>
              <w:rFonts w:ascii="Calibri" w:eastAsia="Calibri" w:hAnsi="Calibri" w:cs="Times New Roman"/>
              <w:b/>
            </w:rPr>
          </w:pPr>
          <w:r w:rsidRPr="00C14AC8">
            <w:rPr>
              <w:rFonts w:ascii="Calibri" w:eastAsia="Times New Roman" w:hAnsi="Calibri" w:cs="Times New Roman"/>
              <w:noProof/>
              <w:lang w:eastAsia="bg-BG"/>
            </w:rPr>
            <w:drawing>
              <wp:anchor distT="0" distB="0" distL="114300" distR="114300" simplePos="0" relativeHeight="251662336" behindDoc="0" locked="0" layoutInCell="1" allowOverlap="1" wp14:anchorId="1A4FF231" wp14:editId="2337F1C9">
                <wp:simplePos x="0" y="0"/>
                <wp:positionH relativeFrom="column">
                  <wp:posOffset>529590</wp:posOffset>
                </wp:positionH>
                <wp:positionV relativeFrom="paragraph">
                  <wp:posOffset>296545</wp:posOffset>
                </wp:positionV>
                <wp:extent cx="1380490" cy="497840"/>
                <wp:effectExtent l="0" t="0" r="0" b="0"/>
                <wp:wrapSquare wrapText="bothSides"/>
                <wp:docPr id="9" name="Картина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Лого МИГ-Община Марица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0490" cy="497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725FFA0" w14:textId="7B4930FB" w:rsidR="00353A6E" w:rsidRPr="00353A6E" w:rsidRDefault="00353A6E" w:rsidP="00353A6E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</w:p>
      </w:tc>
    </w:tr>
    <w:tr w:rsidR="00353A6E" w:rsidRPr="00353A6E" w14:paraId="0A52EBC6" w14:textId="77777777" w:rsidTr="00353A6E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590648" w14:textId="77777777" w:rsidR="00353A6E" w:rsidRPr="00353A6E" w:rsidRDefault="00353A6E" w:rsidP="00353A6E">
          <w:pPr>
            <w:spacing w:after="160"/>
            <w:jc w:val="center"/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</w:pPr>
          <w:r w:rsidRPr="00353A6E"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  <w:t>ВОДЕНО ОТ ОБЩНОСТИТЕ МЕСТНО РАЗВИТИЕ</w:t>
          </w:r>
        </w:p>
      </w:tc>
    </w:tr>
  </w:tbl>
  <w:p w14:paraId="14478E9D" w14:textId="4F7A60C5" w:rsidR="00C22B9C" w:rsidRPr="00353A6E" w:rsidRDefault="00C22B9C" w:rsidP="00353A6E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DD79E" w14:textId="77777777" w:rsidR="00C22B9C" w:rsidRPr="00B6182B" w:rsidRDefault="00C22B9C" w:rsidP="00B6182B">
    <w:pPr>
      <w:widowControl w:val="0"/>
      <w:pBdr>
        <w:bottom w:val="double" w:sz="4" w:space="1" w:color="auto"/>
      </w:pBd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bg-BG"/>
      </w:rPr>
    </w:pPr>
    <w:r>
      <w:rPr>
        <w:rFonts w:ascii="Times New Roman" w:eastAsia="Times New Roman" w:hAnsi="Times New Roman" w:cs="Times New Roman"/>
        <w:noProof/>
        <w:sz w:val="24"/>
        <w:szCs w:val="20"/>
        <w:lang w:eastAsia="bg-BG"/>
      </w:rPr>
      <w:drawing>
        <wp:inline distT="0" distB="0" distL="0" distR="0" wp14:anchorId="7D666243" wp14:editId="5BD48D04">
          <wp:extent cx="1002030" cy="1040765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030" cy="1040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b/>
        <w:sz w:val="18"/>
        <w:szCs w:val="18"/>
        <w:lang w:eastAsia="bg-BG"/>
      </w:rPr>
      <w:t>…………………………………………………………….</w:t>
    </w:r>
    <w:r>
      <w:rPr>
        <w:rFonts w:ascii="Times New Roman" w:eastAsia="Times New Roman" w:hAnsi="Times New Roman" w:cs="Times New Roman"/>
        <w:noProof/>
        <w:sz w:val="20"/>
        <w:szCs w:val="20"/>
        <w:lang w:eastAsia="bg-BG"/>
      </w:rPr>
      <w:drawing>
        <wp:inline distT="0" distB="0" distL="0" distR="0" wp14:anchorId="0432AE65" wp14:editId="2759074C">
          <wp:extent cx="1011555" cy="865505"/>
          <wp:effectExtent l="0" t="0" r="0" b="0"/>
          <wp:docPr id="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1573A3" w14:textId="77777777" w:rsidR="00C22B9C" w:rsidRDefault="00C22B9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612E"/>
    <w:multiLevelType w:val="hybridMultilevel"/>
    <w:tmpl w:val="D71C0A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675B2"/>
    <w:multiLevelType w:val="hybridMultilevel"/>
    <w:tmpl w:val="00F64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2E6D91"/>
    <w:multiLevelType w:val="hybridMultilevel"/>
    <w:tmpl w:val="3FE0FC5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C52FB"/>
    <w:multiLevelType w:val="hybridMultilevel"/>
    <w:tmpl w:val="F7C4C6E6"/>
    <w:lvl w:ilvl="0" w:tplc="24C067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0A7C05"/>
    <w:multiLevelType w:val="hybridMultilevel"/>
    <w:tmpl w:val="3A94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0F795E"/>
    <w:multiLevelType w:val="hybridMultilevel"/>
    <w:tmpl w:val="A1829C82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>
    <w:nsid w:val="3A853D2A"/>
    <w:multiLevelType w:val="hybridMultilevel"/>
    <w:tmpl w:val="8F82159C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C935E97"/>
    <w:multiLevelType w:val="hybridMultilevel"/>
    <w:tmpl w:val="F5EA9FBA"/>
    <w:lvl w:ilvl="0" w:tplc="F0D0F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0C3478"/>
    <w:multiLevelType w:val="hybridMultilevel"/>
    <w:tmpl w:val="16E480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1724D32"/>
    <w:multiLevelType w:val="hybridMultilevel"/>
    <w:tmpl w:val="73727DCE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12"/>
  </w:num>
  <w:num w:numId="4">
    <w:abstractNumId w:val="15"/>
  </w:num>
  <w:num w:numId="5">
    <w:abstractNumId w:val="17"/>
  </w:num>
  <w:num w:numId="6">
    <w:abstractNumId w:val="9"/>
  </w:num>
  <w:num w:numId="7">
    <w:abstractNumId w:val="4"/>
  </w:num>
  <w:num w:numId="8">
    <w:abstractNumId w:val="11"/>
  </w:num>
  <w:num w:numId="9">
    <w:abstractNumId w:val="8"/>
  </w:num>
  <w:num w:numId="10">
    <w:abstractNumId w:val="6"/>
  </w:num>
  <w:num w:numId="11">
    <w:abstractNumId w:val="5"/>
  </w:num>
  <w:num w:numId="12">
    <w:abstractNumId w:val="10"/>
  </w:num>
  <w:num w:numId="13">
    <w:abstractNumId w:val="16"/>
  </w:num>
  <w:num w:numId="14">
    <w:abstractNumId w:val="1"/>
  </w:num>
  <w:num w:numId="15">
    <w:abstractNumId w:val="13"/>
  </w:num>
  <w:num w:numId="16">
    <w:abstractNumId w:val="7"/>
  </w:num>
  <w:num w:numId="17">
    <w:abstractNumId w:val="0"/>
  </w:num>
  <w:num w:numId="1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rina Simeonska">
    <w15:presenceInfo w15:providerId="AD" w15:userId="S-1-5-21-1957994488-823518204-682003330-1989"/>
  </w15:person>
  <w15:person w15:author="Maria Vangelova">
    <w15:presenceInfo w15:providerId="AD" w15:userId="S-1-5-21-1957994488-823518204-682003330-82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5AF7"/>
    <w:rsid w:val="000061AA"/>
    <w:rsid w:val="00021E0B"/>
    <w:rsid w:val="00033428"/>
    <w:rsid w:val="0003702D"/>
    <w:rsid w:val="00046B1F"/>
    <w:rsid w:val="00047044"/>
    <w:rsid w:val="000521FB"/>
    <w:rsid w:val="0005368C"/>
    <w:rsid w:val="00056E27"/>
    <w:rsid w:val="0006505F"/>
    <w:rsid w:val="0006764B"/>
    <w:rsid w:val="00067BD1"/>
    <w:rsid w:val="00082379"/>
    <w:rsid w:val="00083FDC"/>
    <w:rsid w:val="000A6623"/>
    <w:rsid w:val="000B0FAB"/>
    <w:rsid w:val="000B5957"/>
    <w:rsid w:val="000B6322"/>
    <w:rsid w:val="000B723D"/>
    <w:rsid w:val="000C4E97"/>
    <w:rsid w:val="000C5859"/>
    <w:rsid w:val="000C608A"/>
    <w:rsid w:val="000D5187"/>
    <w:rsid w:val="000E1842"/>
    <w:rsid w:val="000E2CDB"/>
    <w:rsid w:val="000E372C"/>
    <w:rsid w:val="000F6CE0"/>
    <w:rsid w:val="00104BA1"/>
    <w:rsid w:val="00107F0D"/>
    <w:rsid w:val="00111FBA"/>
    <w:rsid w:val="0011469D"/>
    <w:rsid w:val="0012034B"/>
    <w:rsid w:val="00123C46"/>
    <w:rsid w:val="00123E22"/>
    <w:rsid w:val="00125738"/>
    <w:rsid w:val="00131CD0"/>
    <w:rsid w:val="00142C40"/>
    <w:rsid w:val="001455CE"/>
    <w:rsid w:val="00150EA2"/>
    <w:rsid w:val="00152261"/>
    <w:rsid w:val="00162EAC"/>
    <w:rsid w:val="001676E7"/>
    <w:rsid w:val="00170486"/>
    <w:rsid w:val="00172D04"/>
    <w:rsid w:val="001751BB"/>
    <w:rsid w:val="0017531C"/>
    <w:rsid w:val="001819C6"/>
    <w:rsid w:val="0018291D"/>
    <w:rsid w:val="00190F36"/>
    <w:rsid w:val="00193C2A"/>
    <w:rsid w:val="001A748E"/>
    <w:rsid w:val="001B2A95"/>
    <w:rsid w:val="001B761A"/>
    <w:rsid w:val="001C293A"/>
    <w:rsid w:val="001C2EE9"/>
    <w:rsid w:val="001C34A8"/>
    <w:rsid w:val="001C7BD7"/>
    <w:rsid w:val="001C7F23"/>
    <w:rsid w:val="001D091A"/>
    <w:rsid w:val="001D3D12"/>
    <w:rsid w:val="001D7D8A"/>
    <w:rsid w:val="001F2B58"/>
    <w:rsid w:val="001F4B15"/>
    <w:rsid w:val="002016C2"/>
    <w:rsid w:val="002040AE"/>
    <w:rsid w:val="00206167"/>
    <w:rsid w:val="00212DD5"/>
    <w:rsid w:val="00214D8C"/>
    <w:rsid w:val="00216A9B"/>
    <w:rsid w:val="00224806"/>
    <w:rsid w:val="002260CA"/>
    <w:rsid w:val="0022769E"/>
    <w:rsid w:val="0023389B"/>
    <w:rsid w:val="00234908"/>
    <w:rsid w:val="00237EE7"/>
    <w:rsid w:val="00244D46"/>
    <w:rsid w:val="00246E56"/>
    <w:rsid w:val="00247B4E"/>
    <w:rsid w:val="0025363E"/>
    <w:rsid w:val="00254F5E"/>
    <w:rsid w:val="00272925"/>
    <w:rsid w:val="0027336A"/>
    <w:rsid w:val="002822F6"/>
    <w:rsid w:val="0028551E"/>
    <w:rsid w:val="002902E7"/>
    <w:rsid w:val="00292054"/>
    <w:rsid w:val="00295361"/>
    <w:rsid w:val="002A3E0C"/>
    <w:rsid w:val="002A4549"/>
    <w:rsid w:val="002B6FB4"/>
    <w:rsid w:val="002C5E60"/>
    <w:rsid w:val="002C76A9"/>
    <w:rsid w:val="002D44BD"/>
    <w:rsid w:val="002D5859"/>
    <w:rsid w:val="002E272F"/>
    <w:rsid w:val="002E6971"/>
    <w:rsid w:val="002F0723"/>
    <w:rsid w:val="002F0AAE"/>
    <w:rsid w:val="002F13B1"/>
    <w:rsid w:val="002F2B6C"/>
    <w:rsid w:val="002F2F1E"/>
    <w:rsid w:val="002F5CE1"/>
    <w:rsid w:val="00303FBF"/>
    <w:rsid w:val="003046FC"/>
    <w:rsid w:val="003211FF"/>
    <w:rsid w:val="0032598E"/>
    <w:rsid w:val="00330440"/>
    <w:rsid w:val="00333F5C"/>
    <w:rsid w:val="003451FF"/>
    <w:rsid w:val="00353A6E"/>
    <w:rsid w:val="00353E21"/>
    <w:rsid w:val="00360405"/>
    <w:rsid w:val="00362B6F"/>
    <w:rsid w:val="00365296"/>
    <w:rsid w:val="00375104"/>
    <w:rsid w:val="00382B35"/>
    <w:rsid w:val="003915C5"/>
    <w:rsid w:val="0039343C"/>
    <w:rsid w:val="00396DDE"/>
    <w:rsid w:val="003A4621"/>
    <w:rsid w:val="003A48CC"/>
    <w:rsid w:val="003B07BF"/>
    <w:rsid w:val="003B759F"/>
    <w:rsid w:val="003D0B46"/>
    <w:rsid w:val="003D1EC7"/>
    <w:rsid w:val="003D79E5"/>
    <w:rsid w:val="003D7D7C"/>
    <w:rsid w:val="003E330D"/>
    <w:rsid w:val="003E3B84"/>
    <w:rsid w:val="003F3625"/>
    <w:rsid w:val="003F3CFE"/>
    <w:rsid w:val="003F41B4"/>
    <w:rsid w:val="00415C21"/>
    <w:rsid w:val="00421149"/>
    <w:rsid w:val="00427FD1"/>
    <w:rsid w:val="00451E15"/>
    <w:rsid w:val="00454F6B"/>
    <w:rsid w:val="00463785"/>
    <w:rsid w:val="00463A2A"/>
    <w:rsid w:val="00465BAD"/>
    <w:rsid w:val="004665A3"/>
    <w:rsid w:val="00472A46"/>
    <w:rsid w:val="00474E16"/>
    <w:rsid w:val="004777CA"/>
    <w:rsid w:val="00487A75"/>
    <w:rsid w:val="004978C2"/>
    <w:rsid w:val="004A12C4"/>
    <w:rsid w:val="004A15C3"/>
    <w:rsid w:val="004B1251"/>
    <w:rsid w:val="004B13FF"/>
    <w:rsid w:val="004C1F28"/>
    <w:rsid w:val="004E7818"/>
    <w:rsid w:val="004F73B1"/>
    <w:rsid w:val="00501A69"/>
    <w:rsid w:val="00510841"/>
    <w:rsid w:val="00511945"/>
    <w:rsid w:val="00520B76"/>
    <w:rsid w:val="00527C40"/>
    <w:rsid w:val="00531D46"/>
    <w:rsid w:val="00534B50"/>
    <w:rsid w:val="0053669D"/>
    <w:rsid w:val="00537065"/>
    <w:rsid w:val="005419B6"/>
    <w:rsid w:val="00542084"/>
    <w:rsid w:val="00542660"/>
    <w:rsid w:val="0055196B"/>
    <w:rsid w:val="0055392D"/>
    <w:rsid w:val="0056023B"/>
    <w:rsid w:val="00596D85"/>
    <w:rsid w:val="005A1879"/>
    <w:rsid w:val="005A3F7A"/>
    <w:rsid w:val="005A4165"/>
    <w:rsid w:val="005B0430"/>
    <w:rsid w:val="005B516F"/>
    <w:rsid w:val="005B5285"/>
    <w:rsid w:val="005B72DB"/>
    <w:rsid w:val="005C55C1"/>
    <w:rsid w:val="005D25DA"/>
    <w:rsid w:val="00605054"/>
    <w:rsid w:val="00607E87"/>
    <w:rsid w:val="006145A4"/>
    <w:rsid w:val="0063026E"/>
    <w:rsid w:val="006361D2"/>
    <w:rsid w:val="006402D8"/>
    <w:rsid w:val="00643D61"/>
    <w:rsid w:val="006450BC"/>
    <w:rsid w:val="0065504A"/>
    <w:rsid w:val="00664A11"/>
    <w:rsid w:val="00675448"/>
    <w:rsid w:val="0067590E"/>
    <w:rsid w:val="0067637A"/>
    <w:rsid w:val="0068274B"/>
    <w:rsid w:val="00683E00"/>
    <w:rsid w:val="00691F90"/>
    <w:rsid w:val="00697D0C"/>
    <w:rsid w:val="006A408A"/>
    <w:rsid w:val="006A4F08"/>
    <w:rsid w:val="006B369A"/>
    <w:rsid w:val="006C01A7"/>
    <w:rsid w:val="006C068B"/>
    <w:rsid w:val="006C7193"/>
    <w:rsid w:val="006D0774"/>
    <w:rsid w:val="006D3FF3"/>
    <w:rsid w:val="006D4812"/>
    <w:rsid w:val="006E1A3A"/>
    <w:rsid w:val="006E4C68"/>
    <w:rsid w:val="006E5C42"/>
    <w:rsid w:val="006E7120"/>
    <w:rsid w:val="006E77EB"/>
    <w:rsid w:val="006E7D21"/>
    <w:rsid w:val="006F03C7"/>
    <w:rsid w:val="006F0C29"/>
    <w:rsid w:val="006F18E4"/>
    <w:rsid w:val="00702F15"/>
    <w:rsid w:val="00714268"/>
    <w:rsid w:val="007255EF"/>
    <w:rsid w:val="00726B79"/>
    <w:rsid w:val="007279DA"/>
    <w:rsid w:val="00732337"/>
    <w:rsid w:val="00732A85"/>
    <w:rsid w:val="0073351F"/>
    <w:rsid w:val="00734C9C"/>
    <w:rsid w:val="00736656"/>
    <w:rsid w:val="00737D40"/>
    <w:rsid w:val="007417D9"/>
    <w:rsid w:val="0074464F"/>
    <w:rsid w:val="0074571C"/>
    <w:rsid w:val="0075274F"/>
    <w:rsid w:val="007548FA"/>
    <w:rsid w:val="00754C59"/>
    <w:rsid w:val="00760DD7"/>
    <w:rsid w:val="00763252"/>
    <w:rsid w:val="00764053"/>
    <w:rsid w:val="007654F4"/>
    <w:rsid w:val="0076571B"/>
    <w:rsid w:val="00770D8A"/>
    <w:rsid w:val="00775EBC"/>
    <w:rsid w:val="0077764D"/>
    <w:rsid w:val="0078105E"/>
    <w:rsid w:val="007818AA"/>
    <w:rsid w:val="00787457"/>
    <w:rsid w:val="00787558"/>
    <w:rsid w:val="007A29EA"/>
    <w:rsid w:val="007A4E55"/>
    <w:rsid w:val="007B1C5D"/>
    <w:rsid w:val="007B2445"/>
    <w:rsid w:val="007B4931"/>
    <w:rsid w:val="007C1705"/>
    <w:rsid w:val="007C1FF6"/>
    <w:rsid w:val="007D2E84"/>
    <w:rsid w:val="007D3187"/>
    <w:rsid w:val="007F104B"/>
    <w:rsid w:val="007F7EF7"/>
    <w:rsid w:val="008009E5"/>
    <w:rsid w:val="00805E1F"/>
    <w:rsid w:val="00821E5D"/>
    <w:rsid w:val="00827227"/>
    <w:rsid w:val="00831190"/>
    <w:rsid w:val="00832466"/>
    <w:rsid w:val="00832C3A"/>
    <w:rsid w:val="00833BCD"/>
    <w:rsid w:val="008369B7"/>
    <w:rsid w:val="00846DEE"/>
    <w:rsid w:val="00847F42"/>
    <w:rsid w:val="008530CE"/>
    <w:rsid w:val="00854B99"/>
    <w:rsid w:val="008566F5"/>
    <w:rsid w:val="00864E50"/>
    <w:rsid w:val="0089207C"/>
    <w:rsid w:val="00896F36"/>
    <w:rsid w:val="008C4853"/>
    <w:rsid w:val="008C4F14"/>
    <w:rsid w:val="008C7590"/>
    <w:rsid w:val="008C7E2A"/>
    <w:rsid w:val="008D16C0"/>
    <w:rsid w:val="008D7FC3"/>
    <w:rsid w:val="008E2677"/>
    <w:rsid w:val="008E3DD6"/>
    <w:rsid w:val="008F34AE"/>
    <w:rsid w:val="008F3655"/>
    <w:rsid w:val="008F6C15"/>
    <w:rsid w:val="00915597"/>
    <w:rsid w:val="00920F40"/>
    <w:rsid w:val="0094154D"/>
    <w:rsid w:val="0094377F"/>
    <w:rsid w:val="00945AEE"/>
    <w:rsid w:val="00960D2C"/>
    <w:rsid w:val="00962B94"/>
    <w:rsid w:val="0096363D"/>
    <w:rsid w:val="009649DE"/>
    <w:rsid w:val="00966E3E"/>
    <w:rsid w:val="009732A5"/>
    <w:rsid w:val="00974773"/>
    <w:rsid w:val="0097754E"/>
    <w:rsid w:val="00993540"/>
    <w:rsid w:val="009A7C1B"/>
    <w:rsid w:val="009B24A1"/>
    <w:rsid w:val="009B4AF3"/>
    <w:rsid w:val="009B4B20"/>
    <w:rsid w:val="009B7A2C"/>
    <w:rsid w:val="009C11BB"/>
    <w:rsid w:val="009C4CB8"/>
    <w:rsid w:val="009C6A30"/>
    <w:rsid w:val="009D131F"/>
    <w:rsid w:val="009E0DA7"/>
    <w:rsid w:val="009E359A"/>
    <w:rsid w:val="009F09F7"/>
    <w:rsid w:val="009F2AAB"/>
    <w:rsid w:val="009F5CCA"/>
    <w:rsid w:val="009F6468"/>
    <w:rsid w:val="00A00BE4"/>
    <w:rsid w:val="00A02A71"/>
    <w:rsid w:val="00A14A70"/>
    <w:rsid w:val="00A15FA6"/>
    <w:rsid w:val="00A1693E"/>
    <w:rsid w:val="00A219FB"/>
    <w:rsid w:val="00A223FE"/>
    <w:rsid w:val="00A23FD3"/>
    <w:rsid w:val="00A31F3A"/>
    <w:rsid w:val="00A33620"/>
    <w:rsid w:val="00A3403E"/>
    <w:rsid w:val="00A41C39"/>
    <w:rsid w:val="00A43786"/>
    <w:rsid w:val="00A46088"/>
    <w:rsid w:val="00A516D9"/>
    <w:rsid w:val="00A545EE"/>
    <w:rsid w:val="00A56C1C"/>
    <w:rsid w:val="00A60116"/>
    <w:rsid w:val="00A64B80"/>
    <w:rsid w:val="00A71B41"/>
    <w:rsid w:val="00A73C65"/>
    <w:rsid w:val="00A8286C"/>
    <w:rsid w:val="00A832A9"/>
    <w:rsid w:val="00A85D09"/>
    <w:rsid w:val="00A9399D"/>
    <w:rsid w:val="00A9632C"/>
    <w:rsid w:val="00AA14F1"/>
    <w:rsid w:val="00AA4ABD"/>
    <w:rsid w:val="00AA7D88"/>
    <w:rsid w:val="00AC2470"/>
    <w:rsid w:val="00AD2529"/>
    <w:rsid w:val="00AD3769"/>
    <w:rsid w:val="00AE285F"/>
    <w:rsid w:val="00AF0A9B"/>
    <w:rsid w:val="00AF260E"/>
    <w:rsid w:val="00AF46DB"/>
    <w:rsid w:val="00AF5F7D"/>
    <w:rsid w:val="00AF615E"/>
    <w:rsid w:val="00B01CBF"/>
    <w:rsid w:val="00B0459D"/>
    <w:rsid w:val="00B07167"/>
    <w:rsid w:val="00B179A4"/>
    <w:rsid w:val="00B21A72"/>
    <w:rsid w:val="00B33875"/>
    <w:rsid w:val="00B365A1"/>
    <w:rsid w:val="00B42971"/>
    <w:rsid w:val="00B45934"/>
    <w:rsid w:val="00B472B4"/>
    <w:rsid w:val="00B52900"/>
    <w:rsid w:val="00B54579"/>
    <w:rsid w:val="00B55EC8"/>
    <w:rsid w:val="00B601E6"/>
    <w:rsid w:val="00B611AF"/>
    <w:rsid w:val="00B6182B"/>
    <w:rsid w:val="00B636DD"/>
    <w:rsid w:val="00B709A1"/>
    <w:rsid w:val="00B71703"/>
    <w:rsid w:val="00B76E8B"/>
    <w:rsid w:val="00B82A89"/>
    <w:rsid w:val="00B860C5"/>
    <w:rsid w:val="00B86B81"/>
    <w:rsid w:val="00B918F8"/>
    <w:rsid w:val="00B94C19"/>
    <w:rsid w:val="00B95BED"/>
    <w:rsid w:val="00B96DAD"/>
    <w:rsid w:val="00BA4606"/>
    <w:rsid w:val="00BC1E0C"/>
    <w:rsid w:val="00BC781C"/>
    <w:rsid w:val="00BF396B"/>
    <w:rsid w:val="00BF5059"/>
    <w:rsid w:val="00BF52FA"/>
    <w:rsid w:val="00BF77AF"/>
    <w:rsid w:val="00C0073B"/>
    <w:rsid w:val="00C10D33"/>
    <w:rsid w:val="00C12946"/>
    <w:rsid w:val="00C13451"/>
    <w:rsid w:val="00C14AC8"/>
    <w:rsid w:val="00C1581A"/>
    <w:rsid w:val="00C22B9C"/>
    <w:rsid w:val="00C25F37"/>
    <w:rsid w:val="00C30BAF"/>
    <w:rsid w:val="00C321D0"/>
    <w:rsid w:val="00C34F33"/>
    <w:rsid w:val="00C365F4"/>
    <w:rsid w:val="00C443AA"/>
    <w:rsid w:val="00C5249A"/>
    <w:rsid w:val="00C56C84"/>
    <w:rsid w:val="00C61651"/>
    <w:rsid w:val="00C63356"/>
    <w:rsid w:val="00C63D99"/>
    <w:rsid w:val="00C72AD7"/>
    <w:rsid w:val="00C772DE"/>
    <w:rsid w:val="00C80D48"/>
    <w:rsid w:val="00C8188A"/>
    <w:rsid w:val="00C82F91"/>
    <w:rsid w:val="00C830D0"/>
    <w:rsid w:val="00C8354E"/>
    <w:rsid w:val="00C9455C"/>
    <w:rsid w:val="00CB0425"/>
    <w:rsid w:val="00CB0A15"/>
    <w:rsid w:val="00CB3672"/>
    <w:rsid w:val="00CB5840"/>
    <w:rsid w:val="00CB5B63"/>
    <w:rsid w:val="00CC0986"/>
    <w:rsid w:val="00CC7AD2"/>
    <w:rsid w:val="00CD28DE"/>
    <w:rsid w:val="00CD3534"/>
    <w:rsid w:val="00CD35D6"/>
    <w:rsid w:val="00CE3A13"/>
    <w:rsid w:val="00CE54C4"/>
    <w:rsid w:val="00CF5FC5"/>
    <w:rsid w:val="00CF6FF5"/>
    <w:rsid w:val="00D02AC6"/>
    <w:rsid w:val="00D0483D"/>
    <w:rsid w:val="00D11A3C"/>
    <w:rsid w:val="00D123FF"/>
    <w:rsid w:val="00D25ABA"/>
    <w:rsid w:val="00D273BD"/>
    <w:rsid w:val="00D33F1F"/>
    <w:rsid w:val="00D575B4"/>
    <w:rsid w:val="00D57802"/>
    <w:rsid w:val="00D63666"/>
    <w:rsid w:val="00D70588"/>
    <w:rsid w:val="00D7083B"/>
    <w:rsid w:val="00D76039"/>
    <w:rsid w:val="00D7669B"/>
    <w:rsid w:val="00D770FA"/>
    <w:rsid w:val="00D83AC4"/>
    <w:rsid w:val="00DA6FF1"/>
    <w:rsid w:val="00DB0D02"/>
    <w:rsid w:val="00DB21B8"/>
    <w:rsid w:val="00DD4AC0"/>
    <w:rsid w:val="00DD71F8"/>
    <w:rsid w:val="00DE167D"/>
    <w:rsid w:val="00DE6DFD"/>
    <w:rsid w:val="00DE6E51"/>
    <w:rsid w:val="00DF0A21"/>
    <w:rsid w:val="00E0789D"/>
    <w:rsid w:val="00E12AD5"/>
    <w:rsid w:val="00E310CA"/>
    <w:rsid w:val="00E3271D"/>
    <w:rsid w:val="00E44C61"/>
    <w:rsid w:val="00E469EC"/>
    <w:rsid w:val="00E5070A"/>
    <w:rsid w:val="00E629F4"/>
    <w:rsid w:val="00E70744"/>
    <w:rsid w:val="00E727C8"/>
    <w:rsid w:val="00E73AD2"/>
    <w:rsid w:val="00E73D7B"/>
    <w:rsid w:val="00E76504"/>
    <w:rsid w:val="00E8259C"/>
    <w:rsid w:val="00E90A76"/>
    <w:rsid w:val="00E917C0"/>
    <w:rsid w:val="00E9481C"/>
    <w:rsid w:val="00EA5A65"/>
    <w:rsid w:val="00EA5EEA"/>
    <w:rsid w:val="00EB0611"/>
    <w:rsid w:val="00EB0D37"/>
    <w:rsid w:val="00EC577B"/>
    <w:rsid w:val="00EC6177"/>
    <w:rsid w:val="00ED5CAB"/>
    <w:rsid w:val="00EE236B"/>
    <w:rsid w:val="00EE26A8"/>
    <w:rsid w:val="00EE6664"/>
    <w:rsid w:val="00EF440B"/>
    <w:rsid w:val="00EF71CA"/>
    <w:rsid w:val="00EF7A9A"/>
    <w:rsid w:val="00F0747F"/>
    <w:rsid w:val="00F15383"/>
    <w:rsid w:val="00F17244"/>
    <w:rsid w:val="00F17E78"/>
    <w:rsid w:val="00F218C3"/>
    <w:rsid w:val="00F26801"/>
    <w:rsid w:val="00F3428B"/>
    <w:rsid w:val="00F35DE7"/>
    <w:rsid w:val="00F3636A"/>
    <w:rsid w:val="00F43497"/>
    <w:rsid w:val="00F46F6C"/>
    <w:rsid w:val="00F537A0"/>
    <w:rsid w:val="00F60EB8"/>
    <w:rsid w:val="00F6265B"/>
    <w:rsid w:val="00F63F3B"/>
    <w:rsid w:val="00F64005"/>
    <w:rsid w:val="00F703B9"/>
    <w:rsid w:val="00F7040A"/>
    <w:rsid w:val="00F75D6B"/>
    <w:rsid w:val="00F76FB4"/>
    <w:rsid w:val="00F8018A"/>
    <w:rsid w:val="00F84A48"/>
    <w:rsid w:val="00F92B1F"/>
    <w:rsid w:val="00FA196F"/>
    <w:rsid w:val="00FA5C38"/>
    <w:rsid w:val="00FB1BDD"/>
    <w:rsid w:val="00FC4982"/>
    <w:rsid w:val="00FC5BD7"/>
    <w:rsid w:val="00FD5C07"/>
    <w:rsid w:val="00FD63F2"/>
    <w:rsid w:val="00FD74A1"/>
    <w:rsid w:val="00FE19F0"/>
    <w:rsid w:val="00FF2D7E"/>
    <w:rsid w:val="00FF50D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EB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uiPriority w:val="99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uiPriority w:val="99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uiPriority w:val="99"/>
    <w:semiHidden/>
    <w:rsid w:val="0056023B"/>
    <w:rPr>
      <w:vertAlign w:val="superscript"/>
    </w:rPr>
  </w:style>
  <w:style w:type="paragraph" w:styleId="af2">
    <w:name w:val="header"/>
    <w:basedOn w:val="a"/>
    <w:link w:val="af3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paragraph" w:customStyle="1" w:styleId="1">
    <w:name w:val="Без разредка1"/>
    <w:uiPriority w:val="99"/>
    <w:qFormat/>
    <w:rsid w:val="00AF260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">
    <w:name w:val="m"/>
    <w:basedOn w:val="a"/>
    <w:rsid w:val="00AF260E"/>
    <w:pPr>
      <w:spacing w:after="0" w:line="240" w:lineRule="auto"/>
      <w:ind w:firstLine="89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f6">
    <w:name w:val="No Spacing"/>
    <w:qFormat/>
    <w:rsid w:val="00AF26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ормален (уеб) Знак"/>
    <w:aliases w:val="Normal (Web) Char Знак"/>
    <w:link w:val="a4"/>
    <w:rsid w:val="00AF260E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uiPriority w:val="99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uiPriority w:val="99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uiPriority w:val="99"/>
    <w:semiHidden/>
    <w:rsid w:val="0056023B"/>
    <w:rPr>
      <w:vertAlign w:val="superscript"/>
    </w:rPr>
  </w:style>
  <w:style w:type="paragraph" w:styleId="af2">
    <w:name w:val="header"/>
    <w:basedOn w:val="a"/>
    <w:link w:val="af3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paragraph" w:customStyle="1" w:styleId="1">
    <w:name w:val="Без разредка1"/>
    <w:uiPriority w:val="99"/>
    <w:qFormat/>
    <w:rsid w:val="00AF260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">
    <w:name w:val="m"/>
    <w:basedOn w:val="a"/>
    <w:rsid w:val="00AF260E"/>
    <w:pPr>
      <w:spacing w:after="0" w:line="240" w:lineRule="auto"/>
      <w:ind w:firstLine="89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f6">
    <w:name w:val="No Spacing"/>
    <w:qFormat/>
    <w:rsid w:val="00AF26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ормален (уеб) Знак"/>
    <w:aliases w:val="Normal (Web) Char Знак"/>
    <w:link w:val="a4"/>
    <w:rsid w:val="00AF260E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8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CE27C-CF3B-43FF-84AD-241DC0303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3360</Words>
  <Characters>19153</Characters>
  <Application>Microsoft Office Word</Application>
  <DocSecurity>0</DocSecurity>
  <Lines>159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MIG-Maritsa</cp:lastModifiedBy>
  <cp:revision>14</cp:revision>
  <cp:lastPrinted>2017-02-08T07:52:00Z</cp:lastPrinted>
  <dcterms:created xsi:type="dcterms:W3CDTF">2018-06-19T11:47:00Z</dcterms:created>
  <dcterms:modified xsi:type="dcterms:W3CDTF">2020-04-13T12:27:00Z</dcterms:modified>
</cp:coreProperties>
</file>